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FootnoteReference"/>
          <w:rFonts w:ascii="GHEA Grapalat" w:hAnsi="GHEA Grapalat"/>
          <w:i w:val="0"/>
          <w:sz w:val="24"/>
          <w:szCs w:val="24"/>
        </w:rPr>
        <w:footnoteReference w:customMarkFollows="1" w:id="1"/>
        <w:t>*</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5D347E" w:rsidRPr="00710204" w:rsidRDefault="005D347E" w:rsidP="005D347E">
      <w:pPr>
        <w:pStyle w:val="BodyTextIndent"/>
        <w:spacing w:after="160" w:line="240" w:lineRule="auto"/>
        <w:ind w:left="567" w:right="565" w:firstLine="0"/>
        <w:jc w:val="center"/>
        <w:rPr>
          <w:rFonts w:ascii="GHEA Grapalat" w:hAnsi="GHEA Grapalat"/>
          <w:i w:val="0"/>
          <w:sz w:val="24"/>
          <w:szCs w:val="24"/>
        </w:rPr>
      </w:pPr>
      <w:r w:rsidRPr="00FD0971">
        <w:rPr>
          <w:rFonts w:ascii="GHEA Grapalat" w:hAnsi="GHEA Grapalat"/>
          <w:i w:val="0"/>
          <w:sz w:val="24"/>
          <w:szCs w:val="24"/>
        </w:rPr>
        <w:t xml:space="preserve">Настоящий текст объявления утвержден решением Комиссии </w:t>
      </w:r>
      <w:r w:rsidRPr="00DB1AF4">
        <w:rPr>
          <w:rFonts w:ascii="GHEA Grapalat" w:hAnsi="GHEA Grapalat"/>
          <w:i w:val="0"/>
          <w:sz w:val="24"/>
          <w:szCs w:val="24"/>
        </w:rPr>
        <w:t>открытого конкурса</w:t>
      </w:r>
      <w:r>
        <w:rPr>
          <w:rFonts w:ascii="GHEA Grapalat" w:hAnsi="GHEA Grapalat"/>
          <w:b/>
        </w:rPr>
        <w:t xml:space="preserve"> </w:t>
      </w:r>
      <w:r>
        <w:rPr>
          <w:rFonts w:ascii="GHEA Grapalat" w:hAnsi="GHEA Grapalat"/>
          <w:i w:val="0"/>
          <w:sz w:val="24"/>
          <w:szCs w:val="24"/>
        </w:rPr>
        <w:t xml:space="preserve">от </w:t>
      </w:r>
      <w:r w:rsidRPr="00FC509E">
        <w:rPr>
          <w:rFonts w:ascii="GHEA Grapalat" w:hAnsi="GHEA Grapalat"/>
          <w:i w:val="0"/>
          <w:sz w:val="24"/>
          <w:szCs w:val="24"/>
        </w:rPr>
        <w:t xml:space="preserve"> </w:t>
      </w:r>
      <w:r w:rsidR="002F7D61">
        <w:rPr>
          <w:rFonts w:ascii="GHEA Grapalat" w:hAnsi="GHEA Grapalat"/>
          <w:i w:val="0"/>
          <w:sz w:val="24"/>
          <w:szCs w:val="24"/>
          <w:lang w:val="hy-AM"/>
        </w:rPr>
        <w:t>23</w:t>
      </w:r>
      <w:r>
        <w:rPr>
          <w:rFonts w:ascii="GHEA Grapalat" w:hAnsi="GHEA Grapalat"/>
          <w:i w:val="0"/>
          <w:sz w:val="24"/>
          <w:szCs w:val="24"/>
        </w:rPr>
        <w:t>.02.202</w:t>
      </w:r>
      <w:r w:rsidRPr="00BD39D8">
        <w:rPr>
          <w:rFonts w:ascii="GHEA Grapalat" w:hAnsi="GHEA Grapalat"/>
          <w:i w:val="0"/>
          <w:sz w:val="24"/>
          <w:szCs w:val="24"/>
        </w:rPr>
        <w:t>4</w:t>
      </w:r>
      <w:r>
        <w:rPr>
          <w:rFonts w:ascii="GHEA Grapalat" w:hAnsi="GHEA Grapalat"/>
          <w:i w:val="0"/>
          <w:sz w:val="24"/>
          <w:szCs w:val="24"/>
        </w:rPr>
        <w:t xml:space="preserve"> </w:t>
      </w:r>
      <w:r w:rsidRPr="00FD0971">
        <w:rPr>
          <w:rFonts w:ascii="GHEA Grapalat" w:hAnsi="GHEA Grapalat"/>
          <w:i w:val="0"/>
          <w:sz w:val="24"/>
          <w:szCs w:val="24"/>
        </w:rPr>
        <w:t xml:space="preserve">года </w:t>
      </w:r>
      <w:r w:rsidRPr="006B18CD">
        <w:rPr>
          <w:rFonts w:ascii="GHEA Grapalat" w:hAnsi="GHEA Grapalat"/>
          <w:i w:val="0"/>
          <w:sz w:val="24"/>
          <w:szCs w:val="24"/>
        </w:rPr>
        <w:t xml:space="preserve">N </w:t>
      </w:r>
      <w:r>
        <w:rPr>
          <w:rFonts w:ascii="GHEA Grapalat" w:hAnsi="GHEA Grapalat"/>
          <w:i w:val="0"/>
          <w:sz w:val="24"/>
          <w:szCs w:val="24"/>
        </w:rPr>
        <w:t>2</w:t>
      </w:r>
      <w:r w:rsidRPr="00FD0971">
        <w:rPr>
          <w:rFonts w:ascii="GHEA Grapalat" w:hAnsi="GHEA Grapalat"/>
          <w:i w:val="0"/>
          <w:sz w:val="24"/>
          <w:szCs w:val="24"/>
        </w:rPr>
        <w:t xml:space="preserve"> </w:t>
      </w:r>
      <w:r w:rsidRPr="00710204">
        <w:rPr>
          <w:rFonts w:ascii="GHEA Grapalat" w:hAnsi="GHEA Grapalat"/>
          <w:i w:val="0"/>
          <w:sz w:val="24"/>
          <w:szCs w:val="24"/>
        </w:rPr>
        <w:t xml:space="preserve"> </w:t>
      </w:r>
    </w:p>
    <w:p w:rsidR="005D347E" w:rsidRPr="00BD39D8" w:rsidRDefault="005D347E" w:rsidP="005D347E">
      <w:pPr>
        <w:jc w:val="center"/>
        <w:rPr>
          <w:rFonts w:ascii="GHEA Grapalat" w:hAnsi="GHEA Grapalat"/>
        </w:rPr>
      </w:pPr>
      <w:r w:rsidRPr="00DB1AF4">
        <w:rPr>
          <w:rFonts w:ascii="GHEA Grapalat" w:hAnsi="GHEA Grapalat"/>
        </w:rPr>
        <w:t xml:space="preserve"> Код открытого конкурса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r w:rsidRPr="00956B41">
        <w:rPr>
          <w:rFonts w:ascii="GHEA Grapalat" w:hAnsi="GHEA Grapalat"/>
        </w:rPr>
        <w:t xml:space="preserve"> </w:t>
      </w:r>
      <w:r w:rsidRPr="00BD39D8">
        <w:rPr>
          <w:rFonts w:ascii="GHEA Grapalat" w:hAnsi="GHEA Grapalat"/>
        </w:rPr>
        <w:t xml:space="preserve"> </w:t>
      </w:r>
    </w:p>
    <w:p w:rsidR="005D347E" w:rsidRPr="00BD39D8" w:rsidRDefault="005D347E" w:rsidP="005D347E">
      <w:pPr>
        <w:jc w:val="center"/>
        <w:rPr>
          <w:rFonts w:ascii="GHEA Grapalat" w:hAnsi="GHEA Grapalat"/>
        </w:rPr>
      </w:pPr>
    </w:p>
    <w:p w:rsidR="00642EFE" w:rsidRPr="009044F1" w:rsidRDefault="00642EFE" w:rsidP="005D347E">
      <w:pPr>
        <w:pStyle w:val="BodyTextIndent"/>
        <w:widowControl w:val="0"/>
        <w:spacing w:line="240" w:lineRule="auto"/>
        <w:ind w:firstLine="709"/>
        <w:jc w:val="left"/>
        <w:rPr>
          <w:rFonts w:ascii="GHEA Grapalat" w:hAnsi="GHEA Grapalat"/>
          <w:i w:val="0"/>
          <w:sz w:val="24"/>
          <w:szCs w:val="24"/>
        </w:rPr>
      </w:pPr>
      <w:r w:rsidRPr="009044F1">
        <w:rPr>
          <w:rFonts w:ascii="GHEA Grapalat" w:hAnsi="GHEA Grapalat"/>
          <w:i w:val="0"/>
          <w:sz w:val="24"/>
          <w:szCs w:val="24"/>
        </w:rPr>
        <w:t xml:space="preserve">Заказчик </w:t>
      </w:r>
      <w:r w:rsidR="00962C6F" w:rsidRPr="00FB551E">
        <w:rPr>
          <w:rFonts w:ascii="GHEA Grapalat" w:hAnsi="GHEA Grapalat"/>
          <w:i w:val="0"/>
          <w:sz w:val="24"/>
          <w:szCs w:val="24"/>
        </w:rPr>
        <w:t>ЗАО “Ергорсвет”</w:t>
      </w:r>
      <w:r w:rsidR="00962C6F">
        <w:rPr>
          <w:rFonts w:ascii="GHEA Grapalat" w:hAnsi="GHEA Grapalat"/>
          <w:i w:val="0"/>
          <w:sz w:val="24"/>
          <w:szCs w:val="24"/>
        </w:rPr>
        <w:t>,</w:t>
      </w:r>
      <w:r w:rsidRPr="009044F1">
        <w:rPr>
          <w:rFonts w:ascii="GHEA Grapalat" w:hAnsi="GHEA Grapalat"/>
          <w:i w:val="0"/>
          <w:sz w:val="24"/>
          <w:szCs w:val="24"/>
        </w:rPr>
        <w:t xml:space="preserve"> находящийся по адресу:</w:t>
      </w:r>
      <w:r w:rsidR="00962C6F">
        <w:rPr>
          <w:rFonts w:ascii="GHEA Grapalat" w:hAnsi="GHEA Grapalat"/>
          <w:i w:val="0"/>
          <w:sz w:val="24"/>
          <w:szCs w:val="24"/>
        </w:rPr>
        <w:t xml:space="preserve"> </w:t>
      </w:r>
      <w:r w:rsidR="00BD39D8">
        <w:rPr>
          <w:rFonts w:ascii="GHEA Grapalat" w:hAnsi="GHEA Grapalat"/>
          <w:i w:val="0"/>
          <w:sz w:val="24"/>
          <w:szCs w:val="24"/>
        </w:rPr>
        <w:t>РА г.Ереван, ул. Бузанда 1/4</w:t>
      </w:r>
      <w:r w:rsidR="00962C6F">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Pr="008030B6">
        <w:rPr>
          <w:rFonts w:ascii="GHEA Grapalat" w:hAnsi="GHEA Grapalat"/>
          <w:i w:val="0"/>
          <w:sz w:val="24"/>
          <w:szCs w:val="24"/>
        </w:rPr>
        <w:t>открытый конкурс,</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CA1520" w:rsidRDefault="00A20B69" w:rsidP="005D347E">
      <w:pPr>
        <w:pStyle w:val="BodyTextIndent"/>
        <w:widowControl w:val="0"/>
        <w:spacing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D160F0" w:rsidRPr="00D160F0">
        <w:rPr>
          <w:rFonts w:ascii="GHEA Grapalat" w:hAnsi="GHEA Grapalat"/>
          <w:i w:val="0"/>
          <w:sz w:val="24"/>
          <w:szCs w:val="24"/>
        </w:rPr>
        <w:t xml:space="preserve">LED светильников </w:t>
      </w:r>
      <w:r w:rsidR="00782D60">
        <w:rPr>
          <w:rFonts w:ascii="GHEA Grapalat" w:hAnsi="GHEA Grapalat"/>
          <w:i w:val="0"/>
          <w:sz w:val="24"/>
          <w:szCs w:val="24"/>
        </w:rPr>
        <w:t>(далее — договор).</w:t>
      </w:r>
    </w:p>
    <w:p w:rsidR="00357D48" w:rsidRPr="009044F1" w:rsidRDefault="00A20B69"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5D347E">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5D347E">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5D347E">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3F6ED1" w:rsidRPr="000F11E5" w:rsidRDefault="003F6ED1" w:rsidP="005D347E">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84692" w:rsidRPr="009F7C63">
        <w:rPr>
          <w:rFonts w:ascii="GHEA Grapalat" w:hAnsi="GHEA Grapalat"/>
          <w:i w:val="0"/>
          <w:sz w:val="24"/>
          <w:szCs w:val="24"/>
        </w:rPr>
        <w:t xml:space="preserve">РА г.Ереван, ул. Бузанда 1/4, </w:t>
      </w:r>
      <w:r w:rsidRPr="000F0CA8">
        <w:rPr>
          <w:rFonts w:ascii="GHEA Grapalat" w:hAnsi="GHEA Grapalat"/>
          <w:i w:val="0"/>
          <w:sz w:val="24"/>
          <w:szCs w:val="24"/>
        </w:rPr>
        <w:t>в документарной форме, до</w:t>
      </w:r>
      <w:r w:rsidR="00684692">
        <w:rPr>
          <w:rFonts w:ascii="GHEA Grapalat" w:hAnsi="GHEA Grapalat"/>
          <w:i w:val="0"/>
          <w:sz w:val="24"/>
          <w:szCs w:val="24"/>
        </w:rPr>
        <w:t xml:space="preserve"> 11:00 </w:t>
      </w:r>
      <w:r w:rsidR="00684692" w:rsidRPr="00851593">
        <w:rPr>
          <w:rFonts w:ascii="GHEA Grapalat" w:hAnsi="GHEA Grapalat"/>
          <w:i w:val="0"/>
          <w:sz w:val="24"/>
          <w:szCs w:val="24"/>
        </w:rPr>
        <w:t>часов 2</w:t>
      </w:r>
      <w:r w:rsidR="00851593" w:rsidRPr="00BD39D8">
        <w:rPr>
          <w:rFonts w:ascii="GHEA Grapalat" w:hAnsi="GHEA Grapalat"/>
          <w:i w:val="0"/>
          <w:sz w:val="24"/>
          <w:szCs w:val="24"/>
        </w:rPr>
        <w:t>0</w:t>
      </w:r>
      <w:r w:rsidRPr="00851593">
        <w:rPr>
          <w:rFonts w:ascii="GHEA Grapalat" w:hAnsi="GHEA Grapalat"/>
          <w:i w:val="0"/>
          <w:sz w:val="24"/>
          <w:szCs w:val="24"/>
        </w:rPr>
        <w:t>-го</w:t>
      </w:r>
      <w:r w:rsidRPr="000F0CA8">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684692" w:rsidRPr="009F7C63" w:rsidRDefault="003F6ED1" w:rsidP="005D347E">
      <w:pPr>
        <w:pStyle w:val="BodyTextIndent"/>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00684692" w:rsidRPr="009F7C63">
        <w:rPr>
          <w:rFonts w:ascii="GHEA Grapalat" w:hAnsi="GHEA Grapalat"/>
          <w:i w:val="0"/>
          <w:sz w:val="24"/>
          <w:szCs w:val="24"/>
        </w:rPr>
        <w:t>РА г.Ереван, у</w:t>
      </w:r>
      <w:r w:rsidR="00684692">
        <w:rPr>
          <w:rFonts w:ascii="GHEA Grapalat" w:hAnsi="GHEA Grapalat"/>
          <w:i w:val="0"/>
          <w:sz w:val="24"/>
          <w:szCs w:val="24"/>
        </w:rPr>
        <w:t>л. Бузанда 1/4, в 11:00 часов,</w:t>
      </w:r>
      <w:r w:rsidR="00684692" w:rsidRPr="004A3ABA">
        <w:rPr>
          <w:rFonts w:ascii="GHEA Grapalat" w:hAnsi="GHEA Grapalat"/>
          <w:b/>
          <w:i w:val="0"/>
          <w:sz w:val="24"/>
          <w:szCs w:val="24"/>
        </w:rPr>
        <w:t xml:space="preserve"> </w:t>
      </w:r>
      <w:r w:rsidR="00046960">
        <w:rPr>
          <w:rFonts w:ascii="GHEA Grapalat" w:hAnsi="GHEA Grapalat"/>
          <w:b/>
          <w:i w:val="0"/>
          <w:sz w:val="24"/>
          <w:szCs w:val="24"/>
        </w:rPr>
        <w:t>14.03</w:t>
      </w:r>
      <w:r w:rsidR="00684692" w:rsidRPr="004A3ABA">
        <w:rPr>
          <w:rFonts w:ascii="GHEA Grapalat" w:hAnsi="GHEA Grapalat"/>
          <w:b/>
          <w:i w:val="0"/>
          <w:sz w:val="24"/>
          <w:szCs w:val="24"/>
        </w:rPr>
        <w:t>.2024г</w:t>
      </w:r>
      <w:r w:rsidR="00684692" w:rsidRPr="00BD39D8">
        <w:rPr>
          <w:rFonts w:ascii="GHEA Grapalat" w:hAnsi="GHEA Grapalat"/>
          <w:i w:val="0"/>
          <w:sz w:val="24"/>
          <w:szCs w:val="24"/>
        </w:rPr>
        <w:t>.</w:t>
      </w:r>
    </w:p>
    <w:p w:rsidR="002C09AA" w:rsidRPr="001B32D9" w:rsidRDefault="002C09AA" w:rsidP="005D347E">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D653EE" w:rsidRDefault="00754697" w:rsidP="005D347E">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BD39D8">
        <w:rPr>
          <w:rFonts w:ascii="GHEA Grapalat" w:hAnsi="GHEA Grapalat"/>
          <w:i w:val="0"/>
          <w:sz w:val="24"/>
          <w:szCs w:val="24"/>
          <w:lang w:val="en-US"/>
        </w:rPr>
        <w:t>Нарин</w:t>
      </w:r>
      <w:r w:rsidR="00BD39D8">
        <w:rPr>
          <w:rFonts w:ascii="GHEA Grapalat" w:hAnsi="GHEA Grapalat"/>
          <w:i w:val="0"/>
          <w:sz w:val="24"/>
          <w:szCs w:val="24"/>
        </w:rPr>
        <w:t>е</w:t>
      </w:r>
      <w:r w:rsidR="00A007BC">
        <w:rPr>
          <w:rFonts w:ascii="GHEA Grapalat" w:hAnsi="GHEA Grapalat"/>
          <w:i w:val="0"/>
          <w:sz w:val="24"/>
          <w:szCs w:val="24"/>
          <w:lang w:val="en-US"/>
        </w:rPr>
        <w:t xml:space="preserve"> Абраамян</w:t>
      </w:r>
      <w:r w:rsidR="00D653EE" w:rsidRPr="00D653EE">
        <w:rPr>
          <w:rFonts w:ascii="GHEA Grapalat" w:hAnsi="GHEA Grapalat"/>
          <w:i w:val="0"/>
          <w:sz w:val="24"/>
          <w:szCs w:val="24"/>
        </w:rPr>
        <w:t>у</w:t>
      </w:r>
      <w:r w:rsidR="00D653EE">
        <w:rPr>
          <w:rFonts w:ascii="GHEA Grapalat" w:hAnsi="GHEA Grapalat"/>
          <w:i w:val="0"/>
          <w:sz w:val="24"/>
          <w:szCs w:val="24"/>
        </w:rPr>
        <w:t>.</w:t>
      </w:r>
    </w:p>
    <w:p w:rsidR="00754697" w:rsidRPr="009044F1"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00D653EE">
        <w:rPr>
          <w:rFonts w:ascii="GHEA Grapalat" w:hAnsi="GHEA Grapalat"/>
          <w:i w:val="0"/>
          <w:sz w:val="24"/>
          <w:szCs w:val="24"/>
        </w:rPr>
        <w:t xml:space="preserve"> </w:t>
      </w:r>
      <w:r w:rsidR="00D653EE" w:rsidRPr="009F7C63">
        <w:rPr>
          <w:rFonts w:ascii="GHEA Grapalat" w:hAnsi="GHEA Grapalat"/>
        </w:rPr>
        <w:t>010 54 39 80</w:t>
      </w:r>
    </w:p>
    <w:p w:rsidR="00754697" w:rsidRPr="004A3ABA" w:rsidRDefault="00754697" w:rsidP="005D347E">
      <w:pPr>
        <w:pStyle w:val="BodyTextIndent"/>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Элек</w:t>
      </w:r>
      <w:r w:rsidR="00D653EE">
        <w:rPr>
          <w:rFonts w:ascii="GHEA Grapalat" w:hAnsi="GHEA Grapalat"/>
          <w:i w:val="0"/>
          <w:sz w:val="24"/>
          <w:szCs w:val="24"/>
        </w:rPr>
        <w:t xml:space="preserve">тронная почта </w:t>
      </w:r>
      <w:r w:rsidR="00176968">
        <w:rPr>
          <w:rFonts w:ascii="GHEA Grapalat" w:hAnsi="GHEA Grapalat"/>
          <w:i w:val="0"/>
          <w:sz w:val="24"/>
          <w:szCs w:val="24"/>
          <w:lang w:val="en-US"/>
        </w:rPr>
        <w:t>narineabrahamyan</w:t>
      </w:r>
      <w:r w:rsidR="00176968" w:rsidRPr="004A3ABA">
        <w:rPr>
          <w:rFonts w:ascii="GHEA Grapalat" w:hAnsi="GHEA Grapalat"/>
          <w:i w:val="0"/>
          <w:sz w:val="24"/>
          <w:szCs w:val="24"/>
        </w:rPr>
        <w:t>84@</w:t>
      </w:r>
      <w:r w:rsidR="00176968">
        <w:rPr>
          <w:rFonts w:ascii="GHEA Grapalat" w:hAnsi="GHEA Grapalat"/>
          <w:i w:val="0"/>
          <w:sz w:val="24"/>
          <w:szCs w:val="24"/>
          <w:lang w:val="en-US"/>
        </w:rPr>
        <w:t>gmail</w:t>
      </w:r>
      <w:r w:rsidR="00176968" w:rsidRPr="004A3ABA">
        <w:rPr>
          <w:rFonts w:ascii="GHEA Grapalat" w:hAnsi="GHEA Grapalat"/>
          <w:i w:val="0"/>
          <w:sz w:val="24"/>
          <w:szCs w:val="24"/>
        </w:rPr>
        <w:t>.</w:t>
      </w:r>
      <w:r w:rsidR="00176968">
        <w:rPr>
          <w:rFonts w:ascii="GHEA Grapalat" w:hAnsi="GHEA Grapalat"/>
          <w:i w:val="0"/>
          <w:sz w:val="24"/>
          <w:szCs w:val="24"/>
          <w:lang w:val="en-US"/>
        </w:rPr>
        <w:t>com</w:t>
      </w:r>
    </w:p>
    <w:p w:rsidR="00D653EE" w:rsidRPr="009F7C63" w:rsidRDefault="00D653EE" w:rsidP="005D347E">
      <w:pPr>
        <w:ind w:firstLine="708"/>
        <w:jc w:val="both"/>
        <w:rPr>
          <w:rFonts w:ascii="GHEA Grapalat" w:hAnsi="GHEA Grapalat"/>
        </w:rPr>
      </w:pPr>
      <w:r>
        <w:rPr>
          <w:rFonts w:ascii="GHEA Grapalat" w:hAnsi="GHEA Grapalat"/>
        </w:rPr>
        <w:t xml:space="preserve">             </w:t>
      </w:r>
      <w:r w:rsidR="00754697" w:rsidRPr="009044F1">
        <w:rPr>
          <w:rFonts w:ascii="GHEA Grapalat" w:hAnsi="GHEA Grapalat"/>
        </w:rPr>
        <w:t xml:space="preserve">Заказчик </w:t>
      </w:r>
      <w:r w:rsidRPr="009F7C63">
        <w:rPr>
          <w:rFonts w:ascii="GHEA Grapalat" w:hAnsi="GHEA Grapalat"/>
        </w:rPr>
        <w:t>ЗАО “Ергорсвет”</w:t>
      </w:r>
    </w:p>
    <w:p w:rsidR="00915A97" w:rsidRPr="00D5443D" w:rsidRDefault="00915A97" w:rsidP="00D653EE">
      <w:pPr>
        <w:pStyle w:val="BodyTextIndent"/>
        <w:widowControl w:val="0"/>
        <w:spacing w:line="240" w:lineRule="auto"/>
        <w:ind w:left="1701" w:firstLine="0"/>
        <w:jc w:val="left"/>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A424C2" w:rsidRPr="00BD39D8" w:rsidRDefault="00A424C2" w:rsidP="00A424C2">
      <w:pPr>
        <w:jc w:val="right"/>
        <w:rPr>
          <w:rFonts w:ascii="GHEA Grapalat" w:hAnsi="GHEA Grapalat"/>
        </w:rPr>
      </w:pPr>
      <w:r w:rsidRPr="00016450">
        <w:rPr>
          <w:rFonts w:ascii="GHEA Grapalat" w:hAnsi="GHEA Grapalat"/>
        </w:rPr>
        <w:t>Решением Оценочной комиссии</w:t>
      </w:r>
      <w:r w:rsidRPr="00016450">
        <w:rPr>
          <w:rFonts w:ascii="GHEA Grapalat" w:hAnsi="GHEA Grapalat"/>
          <w:i/>
        </w:rPr>
        <w:t xml:space="preserve"> </w:t>
      </w:r>
      <w:r w:rsidRPr="00515889">
        <w:rPr>
          <w:rFonts w:ascii="GHEA Grapalat" w:hAnsi="GHEA Grapalat" w:cs="Sylfaen"/>
          <w:i/>
        </w:rPr>
        <w:br/>
      </w:r>
      <w:r w:rsidRPr="009044F1">
        <w:rPr>
          <w:rFonts w:ascii="GHEA Grapalat" w:hAnsi="GHEA Grapalat"/>
        </w:rPr>
        <w:t>открытого конкурса</w:t>
      </w:r>
      <w:r w:rsidRPr="00016450">
        <w:rPr>
          <w:rFonts w:ascii="GHEA Grapalat" w:hAnsi="GHEA Grapalat"/>
          <w:i/>
        </w:rPr>
        <w:t xml:space="preserve"> под кодом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p>
    <w:p w:rsidR="00A424C2" w:rsidRPr="00016450" w:rsidRDefault="00A424C2" w:rsidP="00A424C2">
      <w:pPr>
        <w:pStyle w:val="BodyText"/>
        <w:widowControl w:val="0"/>
        <w:spacing w:after="160" w:line="360" w:lineRule="auto"/>
        <w:ind w:firstLine="567"/>
        <w:jc w:val="right"/>
        <w:rPr>
          <w:rFonts w:ascii="GHEA Grapalat" w:hAnsi="GHEA Grapalat"/>
          <w:i/>
        </w:rPr>
      </w:pPr>
      <w:r>
        <w:rPr>
          <w:rFonts w:ascii="GHEA Grapalat" w:hAnsi="GHEA Grapalat"/>
          <w:i/>
        </w:rPr>
        <w:t xml:space="preserve">№ </w:t>
      </w:r>
      <w:r w:rsidR="00FC455A">
        <w:rPr>
          <w:rFonts w:ascii="GHEA Grapalat" w:hAnsi="GHEA Grapalat"/>
          <w:i/>
          <w:lang w:val="hy-AM"/>
        </w:rPr>
        <w:t>2</w:t>
      </w:r>
      <w:r w:rsidR="00CE6303">
        <w:rPr>
          <w:rFonts w:ascii="GHEA Grapalat" w:hAnsi="GHEA Grapalat"/>
          <w:i/>
        </w:rPr>
        <w:t xml:space="preserve"> </w:t>
      </w:r>
      <w:r>
        <w:rPr>
          <w:rFonts w:ascii="GHEA Grapalat" w:hAnsi="GHEA Grapalat"/>
          <w:i/>
        </w:rPr>
        <w:t xml:space="preserve">от </w:t>
      </w:r>
      <w:r w:rsidR="00FC455A">
        <w:rPr>
          <w:rFonts w:ascii="GHEA Grapalat" w:hAnsi="GHEA Grapalat"/>
          <w:i/>
        </w:rPr>
        <w:t>23.02</w:t>
      </w:r>
      <w:r w:rsidRPr="00C90F08">
        <w:rPr>
          <w:rFonts w:ascii="GHEA Grapalat" w:hAnsi="GHEA Grapalat"/>
          <w:i/>
        </w:rPr>
        <w:t>.</w:t>
      </w:r>
      <w:r>
        <w:rPr>
          <w:rFonts w:ascii="GHEA Grapalat" w:hAnsi="GHEA Grapalat"/>
          <w:i/>
        </w:rPr>
        <w:t>20</w:t>
      </w:r>
      <w:r w:rsidRPr="00747A3B">
        <w:rPr>
          <w:rFonts w:ascii="GHEA Grapalat" w:hAnsi="GHEA Grapalat"/>
          <w:i/>
        </w:rPr>
        <w:t>2</w:t>
      </w:r>
      <w:r w:rsidRPr="00BD39D8">
        <w:rPr>
          <w:rFonts w:ascii="GHEA Grapalat" w:hAnsi="GHEA Grapalat"/>
          <w:i/>
        </w:rPr>
        <w:t>4</w:t>
      </w:r>
      <w:r w:rsidRPr="00016450">
        <w:rPr>
          <w:rFonts w:ascii="GHEA Grapalat" w:hAnsi="GHEA Grapalat"/>
          <w:i/>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ЗАО “Ергорсвет”</w:t>
      </w:r>
    </w:p>
    <w:p w:rsidR="00A424C2" w:rsidRPr="00016450" w:rsidRDefault="00A424C2" w:rsidP="00A424C2">
      <w:pPr>
        <w:pStyle w:val="BodyText"/>
        <w:widowControl w:val="0"/>
        <w:spacing w:after="160" w:line="360" w:lineRule="auto"/>
        <w:ind w:right="-7"/>
        <w:jc w:val="center"/>
        <w:rPr>
          <w:rFonts w:ascii="GHEA Grapalat" w:hAnsi="GHEA Grapalat"/>
        </w:rPr>
      </w:pPr>
    </w:p>
    <w:p w:rsidR="00A424C2" w:rsidRPr="00016450" w:rsidRDefault="00A424C2" w:rsidP="00A424C2">
      <w:pPr>
        <w:pStyle w:val="BodyText"/>
        <w:widowControl w:val="0"/>
        <w:spacing w:after="160" w:line="360" w:lineRule="auto"/>
        <w:ind w:right="-7"/>
        <w:jc w:val="center"/>
        <w:rPr>
          <w:rFonts w:ascii="GHEA Grapalat" w:hAnsi="GHEA Grapalat" w:cs="Sylfaen"/>
        </w:rPr>
      </w:pPr>
      <w:r>
        <w:rPr>
          <w:rFonts w:ascii="GHEA Grapalat" w:hAnsi="GHEA Grapalat"/>
        </w:rPr>
        <w:t>ПРИГЛАШЕНИ</w:t>
      </w:r>
      <w:r w:rsidRPr="00016450">
        <w:rPr>
          <w:rFonts w:ascii="GHEA Grapalat" w:hAnsi="GHEA Grapalat"/>
        </w:rPr>
        <w:t>Е</w:t>
      </w:r>
    </w:p>
    <w:p w:rsidR="00A424C2" w:rsidRPr="00016450" w:rsidRDefault="00A424C2" w:rsidP="00A424C2">
      <w:pPr>
        <w:pStyle w:val="BodyText"/>
        <w:widowControl w:val="0"/>
        <w:spacing w:after="160" w:line="360" w:lineRule="auto"/>
        <w:ind w:right="-7"/>
        <w:jc w:val="center"/>
        <w:rPr>
          <w:rFonts w:ascii="GHEA Grapalat" w:hAnsi="GHEA Grapalat" w:cs="Sylfaen"/>
        </w:rPr>
      </w:pPr>
    </w:p>
    <w:p w:rsidR="00A424C2" w:rsidRPr="00AA213D" w:rsidRDefault="00A424C2" w:rsidP="00A424C2">
      <w:pPr>
        <w:pStyle w:val="BodyText"/>
        <w:widowControl w:val="0"/>
        <w:spacing w:after="160" w:line="360" w:lineRule="auto"/>
        <w:ind w:right="-7"/>
        <w:jc w:val="center"/>
        <w:rPr>
          <w:rFonts w:ascii="GHEA Grapalat" w:hAnsi="GHEA Grapalat"/>
        </w:rPr>
      </w:pPr>
    </w:p>
    <w:p w:rsidR="00A424C2" w:rsidRDefault="00A424C2" w:rsidP="00A424C2">
      <w:pPr>
        <w:pStyle w:val="BodyText"/>
        <w:widowControl w:val="0"/>
        <w:spacing w:after="160" w:line="360" w:lineRule="auto"/>
        <w:ind w:right="-7"/>
        <w:jc w:val="center"/>
        <w:rPr>
          <w:rFonts w:ascii="GHEA Grapalat" w:hAnsi="GHEA Grapalat"/>
        </w:rPr>
      </w:pPr>
      <w:r w:rsidRPr="00016450">
        <w:rPr>
          <w:rFonts w:ascii="GHEA Grapalat" w:hAnsi="GHEA Grapalat"/>
        </w:rPr>
        <w:t xml:space="preserve">НА </w:t>
      </w:r>
      <w:r w:rsidRPr="009044F1">
        <w:rPr>
          <w:rFonts w:ascii="GHEA Grapalat" w:hAnsi="GHEA Grapalat"/>
        </w:rPr>
        <w:t>ОТКРЫТЫЙ КОНКУРС</w:t>
      </w:r>
      <w:r w:rsidRPr="00016450">
        <w:rPr>
          <w:rFonts w:ascii="GHEA Grapalat" w:hAnsi="GHEA Grapalat"/>
        </w:rPr>
        <w:t xml:space="preserve">, ОБЪЯВЛЕННЫЙ С ЦЕЛЬЮ ПРИОБРЕТЕНИЯ </w:t>
      </w:r>
    </w:p>
    <w:p w:rsidR="00A424C2" w:rsidRPr="00C90F08" w:rsidRDefault="00A424C2" w:rsidP="00A424C2">
      <w:pPr>
        <w:pStyle w:val="BodyText"/>
        <w:widowControl w:val="0"/>
        <w:spacing w:after="160" w:line="360" w:lineRule="auto"/>
        <w:ind w:right="-7"/>
        <w:jc w:val="center"/>
        <w:rPr>
          <w:rFonts w:ascii="GHEA Grapalat" w:hAnsi="GHEA Grapalat"/>
        </w:rPr>
      </w:pPr>
      <w:r>
        <w:rPr>
          <w:rFonts w:ascii="GHEA Grapalat" w:hAnsi="GHEA Grapalat"/>
          <w:lang w:val="en-US"/>
        </w:rPr>
        <w:t>LED</w:t>
      </w:r>
      <w:r w:rsidRPr="00BD39D8">
        <w:rPr>
          <w:rFonts w:ascii="GHEA Grapalat" w:hAnsi="GHEA Grapalat"/>
        </w:rPr>
        <w:t xml:space="preserve"> </w:t>
      </w:r>
      <w:r w:rsidR="00131A88" w:rsidRPr="00BD39D8">
        <w:rPr>
          <w:rFonts w:ascii="GHEA Grapalat" w:hAnsi="GHEA Grapalat"/>
        </w:rPr>
        <w:t>СВЕТИЛЬНИКОВ</w:t>
      </w:r>
      <w:r w:rsidRPr="006B26FE">
        <w:rPr>
          <w:rFonts w:ascii="Arial Unicode" w:hAnsi="Arial Unicode"/>
          <w:lang w:val="af-ZA"/>
        </w:rPr>
        <w:t xml:space="preserve"> </w:t>
      </w:r>
      <w:r w:rsidRPr="00016450">
        <w:rPr>
          <w:rFonts w:ascii="GHEA Grapalat" w:hAnsi="GHEA Grapalat"/>
        </w:rPr>
        <w:t xml:space="preserve">ДЛЯ НУЖД </w:t>
      </w:r>
    </w:p>
    <w:p w:rsidR="00A424C2" w:rsidRPr="002106B9" w:rsidRDefault="00A424C2" w:rsidP="00A424C2">
      <w:pPr>
        <w:pStyle w:val="BodyText"/>
        <w:widowControl w:val="0"/>
        <w:spacing w:after="160" w:line="360" w:lineRule="auto"/>
        <w:ind w:right="-7"/>
        <w:jc w:val="center"/>
        <w:rPr>
          <w:rFonts w:ascii="GHEA Grapalat" w:hAnsi="GHEA Grapalat"/>
          <w:sz w:val="26"/>
        </w:rPr>
      </w:pPr>
      <w:r w:rsidRPr="002106B9">
        <w:rPr>
          <w:rFonts w:ascii="GHEA Grapalat" w:hAnsi="GHEA Grapalat"/>
          <w:sz w:val="26"/>
        </w:rPr>
        <w:t xml:space="preserve">ЗАО </w:t>
      </w:r>
      <w:r w:rsidR="00656DB6" w:rsidRPr="002106B9">
        <w:rPr>
          <w:rFonts w:ascii="GHEA Grapalat" w:hAnsi="GHEA Grapalat"/>
          <w:sz w:val="26"/>
        </w:rPr>
        <w:t>“ЕРГОРСВЕТ”</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A43A4" w:rsidRPr="009044F1" w:rsidRDefault="00096865" w:rsidP="00B46D58">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984BDB" w:rsidRPr="009044F1" w:rsidRDefault="00984BDB" w:rsidP="00B46D58">
      <w:pPr>
        <w:widowControl w:val="0"/>
        <w:spacing w:after="160"/>
        <w:ind w:firstLine="567"/>
        <w:jc w:val="both"/>
        <w:rPr>
          <w:rFonts w:ascii="GHEA Grapalat" w:hAnsi="GHEA Grapalat"/>
          <w:i/>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p>
    <w:p w:rsidR="00131A88" w:rsidRPr="002106B9" w:rsidRDefault="00131A88" w:rsidP="00131A88">
      <w:pPr>
        <w:pStyle w:val="BodyText"/>
        <w:widowControl w:val="0"/>
        <w:spacing w:after="160" w:line="360" w:lineRule="auto"/>
        <w:ind w:right="-7"/>
        <w:jc w:val="center"/>
        <w:rPr>
          <w:rFonts w:ascii="GHEA Grapalat" w:hAnsi="GHEA Grapalat"/>
          <w:b/>
        </w:rPr>
      </w:pPr>
      <w:r w:rsidRPr="00131A88">
        <w:rPr>
          <w:rFonts w:ascii="GHEA Grapalat" w:hAnsi="GHEA Grapalat"/>
          <w:b/>
        </w:rPr>
        <w:t xml:space="preserve">LED СВЕТИЛЬНИКОВ </w:t>
      </w:r>
      <w:r>
        <w:rPr>
          <w:rFonts w:ascii="GHEA Grapalat" w:hAnsi="GHEA Grapalat"/>
          <w:b/>
        </w:rPr>
        <w:t xml:space="preserve">ДЛЯ НУЖД </w:t>
      </w:r>
      <w:r w:rsidRPr="002106B9">
        <w:rPr>
          <w:rFonts w:ascii="GHEA Grapalat" w:hAnsi="GHEA Grapalat"/>
          <w:b/>
        </w:rPr>
        <w:t>ЗАО “Ергорсвет”</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131A88" w:rsidRDefault="00087A30" w:rsidP="00B46D58">
      <w:pPr>
        <w:widowControl w:val="0"/>
        <w:tabs>
          <w:tab w:val="left" w:pos="1134"/>
        </w:tabs>
        <w:spacing w:after="160"/>
        <w:ind w:left="1134" w:hanging="567"/>
        <w:jc w:val="both"/>
        <w:rPr>
          <w:rFonts w:ascii="GHEA Grapalat" w:hAnsi="GHEA Grapalat"/>
          <w:b/>
        </w:rPr>
      </w:pPr>
      <w:r w:rsidRPr="009044F1">
        <w:rPr>
          <w:rFonts w:ascii="GHEA Grapalat" w:hAnsi="GHEA Grapalat"/>
        </w:rPr>
        <w:t>7.</w:t>
      </w:r>
      <w:r w:rsidR="005D191A" w:rsidRPr="003A1EBB">
        <w:rPr>
          <w:rFonts w:ascii="GHEA Grapalat" w:hAnsi="GHEA Grapalat"/>
        </w:rPr>
        <w:tab/>
      </w:r>
      <w:r w:rsidRPr="00131A88">
        <w:rPr>
          <w:rFonts w:ascii="GHEA Grapalat" w:hAnsi="GHEA Grapalat"/>
          <w:b/>
        </w:rPr>
        <w:t>Обеспечение заявки</w:t>
      </w:r>
      <w:r w:rsidR="00131A88" w:rsidRPr="00BD39D8">
        <w:rPr>
          <w:rFonts w:ascii="GHEA Grapalat" w:hAnsi="GHEA Grapalat"/>
          <w:b/>
        </w:rPr>
        <w:t xml:space="preserve"> за 1-й и 2-й лот</w:t>
      </w:r>
      <w:r w:rsidRPr="00131A88">
        <w:rPr>
          <w:rStyle w:val="FootnoteReference"/>
          <w:rFonts w:ascii="GHEA Grapalat" w:hAnsi="GHEA Grapalat"/>
          <w:b/>
        </w:rPr>
        <w:footnoteReference w:id="2"/>
      </w:r>
      <w:r w:rsidRPr="00131A88">
        <w:rPr>
          <w:rFonts w:ascii="GHEA Grapalat" w:hAnsi="GHEA Grapalat"/>
          <w:b/>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131A88" w:rsidRPr="006D2DF7" w:rsidRDefault="00131A88" w:rsidP="00131A88">
      <w:pPr>
        <w:widowControl w:val="0"/>
        <w:spacing w:after="160"/>
        <w:ind w:hanging="567"/>
        <w:jc w:val="both"/>
        <w:rPr>
          <w:rFonts w:ascii="GHEA Grapalat" w:hAnsi="GHEA Grapalat"/>
          <w:spacing w:val="-6"/>
        </w:rPr>
      </w:pPr>
      <w:r w:rsidRPr="006D2DF7">
        <w:rPr>
          <w:rFonts w:ascii="GHEA Grapalat" w:hAnsi="GHEA Grapalat"/>
          <w:spacing w:val="-6"/>
        </w:rPr>
        <w:lastRenderedPageBreak/>
        <w:t xml:space="preserve">Настоящее Приглашение предоставляется в дополнение к объявлению об открытом конкурсе, проводимом под кодом </w:t>
      </w:r>
      <w:r>
        <w:rPr>
          <w:rFonts w:ascii="GHEA Grapalat" w:hAnsi="GHEA Grapalat"/>
        </w:rPr>
        <w:t>ЕГС</w:t>
      </w:r>
      <w:r w:rsidRPr="00DB1AF4">
        <w:rPr>
          <w:rFonts w:ascii="GHEA Grapalat" w:hAnsi="GHEA Grapalat"/>
        </w:rPr>
        <w:t>-BMAPDzB</w:t>
      </w:r>
      <w:r>
        <w:rPr>
          <w:rFonts w:ascii="GHEA Grapalat" w:hAnsi="GHEA Grapalat"/>
        </w:rPr>
        <w:t>-2</w:t>
      </w:r>
      <w:r w:rsidRPr="00BD39D8">
        <w:rPr>
          <w:rFonts w:ascii="GHEA Grapalat" w:hAnsi="GHEA Grapalat"/>
        </w:rPr>
        <w:t>4</w:t>
      </w:r>
      <w:r w:rsidRPr="00DB1AF4">
        <w:rPr>
          <w:rFonts w:ascii="GHEA Grapalat" w:hAnsi="GHEA Grapalat"/>
        </w:rPr>
        <w:t>/</w:t>
      </w:r>
      <w:r w:rsidRPr="00BD39D8">
        <w:rPr>
          <w:rFonts w:ascii="GHEA Grapalat" w:hAnsi="GHEA Grapalat"/>
        </w:rPr>
        <w:t>1</w:t>
      </w:r>
      <w:r w:rsidRPr="00C90F08">
        <w:rPr>
          <w:rFonts w:ascii="GHEA Grapalat" w:hAnsi="GHEA Grapalat"/>
          <w:spacing w:val="-4"/>
        </w:rPr>
        <w:t xml:space="preserve"> </w:t>
      </w:r>
      <w:r w:rsidRPr="006D2DF7">
        <w:rPr>
          <w:rFonts w:ascii="GHEA Grapalat" w:hAnsi="GHEA Grapalat"/>
          <w:spacing w:val="-6"/>
        </w:rPr>
        <w:t>(далее — процедура).</w:t>
      </w:r>
    </w:p>
    <w:p w:rsidR="00131A88" w:rsidRPr="000B2CFA" w:rsidRDefault="00131A88" w:rsidP="00131A8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6278A9">
        <w:rPr>
          <w:rFonts w:ascii="GHEA Grapalat" w:hAnsi="GHEA Grapalat"/>
        </w:rPr>
        <w:t>ЗАО “Ергорсвет”</w:t>
      </w:r>
      <w:r w:rsidRPr="00710204">
        <w:rPr>
          <w:rFonts w:ascii="GHEA Grapalat" w:hAnsi="GHEA Grapalat"/>
          <w:b/>
        </w:rPr>
        <w:t xml:space="preserve"> </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31A88" w:rsidRPr="009044F1" w:rsidRDefault="00131A88" w:rsidP="00131A8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131A88" w:rsidRPr="009044F1" w:rsidRDefault="00131A88" w:rsidP="00131A8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31A88" w:rsidRPr="003C0EF2" w:rsidRDefault="00131A88" w:rsidP="00131A8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w:t>
      </w:r>
      <w:r w:rsidRPr="003C0EF2">
        <w:rPr>
          <w:rFonts w:ascii="GHEA Grapalat" w:hAnsi="GHEA Grapalat"/>
          <w:sz w:val="24"/>
          <w:szCs w:val="24"/>
        </w:rPr>
        <w:t>оценочной комиссии</w:t>
      </w:r>
      <w:r w:rsidRPr="009044F1">
        <w:rPr>
          <w:rFonts w:ascii="GHEA Grapalat" w:hAnsi="GHEA Grapalat"/>
          <w:sz w:val="24"/>
          <w:szCs w:val="24"/>
        </w:rPr>
        <w:t xml:space="preserve"> </w:t>
      </w:r>
      <w:r w:rsidR="003C0EF2">
        <w:rPr>
          <w:rFonts w:ascii="GHEA Grapalat" w:hAnsi="GHEA Grapalat"/>
          <w:sz w:val="24"/>
          <w:szCs w:val="24"/>
          <w:lang w:val="en-US"/>
        </w:rPr>
        <w:t>narineabrahamyan</w:t>
      </w:r>
      <w:r w:rsidR="003C0EF2" w:rsidRPr="003C0EF2">
        <w:rPr>
          <w:rFonts w:ascii="GHEA Grapalat" w:hAnsi="GHEA Grapalat"/>
          <w:sz w:val="24"/>
          <w:szCs w:val="24"/>
        </w:rPr>
        <w:t>84@</w:t>
      </w:r>
      <w:r w:rsidR="003C0EF2">
        <w:rPr>
          <w:rFonts w:ascii="GHEA Grapalat" w:hAnsi="GHEA Grapalat"/>
          <w:sz w:val="24"/>
          <w:szCs w:val="24"/>
          <w:lang w:val="en-US"/>
        </w:rPr>
        <w:t>gmail</w:t>
      </w:r>
      <w:r w:rsidR="003C0EF2" w:rsidRPr="003C0EF2">
        <w:rPr>
          <w:rFonts w:ascii="GHEA Grapalat" w:hAnsi="GHEA Grapalat"/>
          <w:sz w:val="24"/>
          <w:szCs w:val="24"/>
        </w:rPr>
        <w:t>.</w:t>
      </w:r>
      <w:r w:rsidR="003C0EF2">
        <w:rPr>
          <w:rFonts w:ascii="GHEA Grapalat" w:hAnsi="GHEA Grapalat"/>
          <w:sz w:val="24"/>
          <w:szCs w:val="24"/>
          <w:lang w:val="en-US"/>
        </w:rPr>
        <w:t>com</w:t>
      </w:r>
      <w:r w:rsidR="003C0EF2" w:rsidRPr="003C0EF2">
        <w:rPr>
          <w:rFonts w:ascii="GHEA Grapalat" w:hAnsi="GHEA Grapalat"/>
          <w:sz w:val="24"/>
          <w:szCs w:val="24"/>
        </w:rPr>
        <w:t>.</w:t>
      </w: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544673" w:rsidRDefault="00544673" w:rsidP="00131A88">
      <w:pPr>
        <w:widowControl w:val="0"/>
        <w:spacing w:after="160"/>
        <w:jc w:val="center"/>
        <w:rPr>
          <w:rFonts w:ascii="GHEA Grapalat" w:hAnsi="GHEA Grapalat"/>
        </w:rPr>
      </w:pPr>
    </w:p>
    <w:p w:rsidR="00096865" w:rsidRPr="009044F1" w:rsidRDefault="00F5653D" w:rsidP="00131A8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AB7B9B" w:rsidRPr="009044F1">
        <w:rPr>
          <w:rFonts w:ascii="GHEA Grapalat" w:hAnsi="GHEA Grapalat"/>
          <w:i w:val="0"/>
          <w:sz w:val="24"/>
          <w:szCs w:val="24"/>
        </w:rPr>
        <w:t>Предметом закупки является приобретение "</w:t>
      </w:r>
      <w:r w:rsidR="00AB7B9B" w:rsidRPr="00653FA3">
        <w:rPr>
          <w:rFonts w:ascii="GHEA Grapalat" w:hAnsi="GHEA Grapalat"/>
          <w:b/>
        </w:rPr>
        <w:t xml:space="preserve"> </w:t>
      </w:r>
      <w:r w:rsidR="00AB7B9B" w:rsidRPr="00710204">
        <w:rPr>
          <w:rFonts w:ascii="GHEA Grapalat" w:hAnsi="GHEA Grapalat"/>
          <w:b/>
        </w:rPr>
        <w:t>Светотехнических  товаров</w:t>
      </w:r>
      <w:r w:rsidR="00AB7B9B" w:rsidRPr="009044F1">
        <w:rPr>
          <w:rFonts w:ascii="GHEA Grapalat" w:hAnsi="GHEA Grapalat"/>
          <w:i w:val="0"/>
          <w:sz w:val="24"/>
          <w:szCs w:val="24"/>
        </w:rPr>
        <w:t xml:space="preserve"> " (далее — также товар) для нужд </w:t>
      </w:r>
      <w:r w:rsidR="00AB7B9B" w:rsidRPr="00653FA3">
        <w:rPr>
          <w:rFonts w:ascii="GHEA Grapalat" w:hAnsi="GHEA Grapalat"/>
          <w:b/>
        </w:rPr>
        <w:t xml:space="preserve"> </w:t>
      </w:r>
      <w:r w:rsidR="00AB7B9B" w:rsidRPr="002106B9">
        <w:rPr>
          <w:rFonts w:ascii="GHEA Grapalat" w:hAnsi="GHEA Grapalat"/>
          <w:b/>
        </w:rPr>
        <w:t>ЗАО “Ергорсвет”</w:t>
      </w:r>
      <w:r w:rsidR="00AB7B9B" w:rsidRPr="009044F1">
        <w:rPr>
          <w:rFonts w:ascii="GHEA Grapalat" w:hAnsi="GHEA Grapalat"/>
          <w:i w:val="0"/>
          <w:sz w:val="24"/>
          <w:szCs w:val="24"/>
        </w:rPr>
        <w:t>, которые сгруппированы в лоты "</w:t>
      </w:r>
      <w:r w:rsidR="00AB7B9B" w:rsidRPr="00BD39D8">
        <w:rPr>
          <w:rFonts w:ascii="GHEA Grapalat" w:hAnsi="GHEA Grapalat"/>
          <w:i w:val="0"/>
          <w:sz w:val="24"/>
          <w:szCs w:val="24"/>
        </w:rPr>
        <w:t>3</w:t>
      </w:r>
      <w:r w:rsidR="00AB7B9B"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2167"/>
        <w:gridCol w:w="5537"/>
      </w:tblGrid>
      <w:tr w:rsidR="00AD432A" w:rsidRPr="009044F1" w:rsidTr="00AB7B9B">
        <w:trPr>
          <w:jc w:val="center"/>
        </w:trPr>
        <w:tc>
          <w:tcPr>
            <w:tcW w:w="3697" w:type="dxa"/>
            <w:gridSpan w:val="2"/>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5537" w:type="dxa"/>
            <w:vMerge w:val="restart"/>
            <w:vAlign w:val="center"/>
          </w:tcPr>
          <w:p w:rsidR="00AD432A" w:rsidRPr="00C53648" w:rsidRDefault="00AD432A" w:rsidP="00B46D58">
            <w:pPr>
              <w:pStyle w:val="BodyTextIndent2"/>
              <w:widowControl w:val="0"/>
              <w:spacing w:after="120" w:line="240" w:lineRule="auto"/>
              <w:ind w:firstLine="0"/>
              <w:jc w:val="center"/>
              <w:rPr>
                <w:rFonts w:ascii="GHEA Grapalat" w:hAnsi="GHEA Grapalat"/>
                <w:b/>
                <w:i/>
                <w:sz w:val="24"/>
                <w:szCs w:val="24"/>
              </w:rPr>
            </w:pPr>
            <w:r w:rsidRPr="009044F1">
              <w:rPr>
                <w:rFonts w:ascii="GHEA Grapalat" w:hAnsi="GHEA Grapalat"/>
                <w:b/>
                <w:i/>
                <w:sz w:val="24"/>
                <w:szCs w:val="24"/>
              </w:rPr>
              <w:t>Наименование лота</w:t>
            </w:r>
          </w:p>
        </w:tc>
      </w:tr>
      <w:tr w:rsidR="00AD432A" w:rsidRPr="009044F1" w:rsidTr="00AB7B9B">
        <w:trPr>
          <w:jc w:val="center"/>
        </w:trPr>
        <w:tc>
          <w:tcPr>
            <w:tcW w:w="1530" w:type="dxa"/>
            <w:vAlign w:val="center"/>
          </w:tcPr>
          <w:p w:rsidR="00AD432A" w:rsidRPr="009044F1" w:rsidRDefault="00AD432A"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2167" w:type="dxa"/>
            <w:vAlign w:val="center"/>
          </w:tcPr>
          <w:p w:rsidR="00AB7B9B" w:rsidRDefault="00AB7B9B" w:rsidP="00AB7B9B">
            <w:pPr>
              <w:pStyle w:val="BodyTextIndent2"/>
              <w:widowControl w:val="0"/>
              <w:spacing w:line="240" w:lineRule="auto"/>
              <w:ind w:firstLine="0"/>
              <w:jc w:val="center"/>
              <w:rPr>
                <w:rFonts w:ascii="GHEA Grapalat" w:hAnsi="GHEA Grapalat"/>
                <w:b/>
                <w:i/>
                <w:sz w:val="24"/>
                <w:szCs w:val="24"/>
                <w:lang w:val="en-US"/>
              </w:rPr>
            </w:pPr>
            <w:r w:rsidRPr="00C53648">
              <w:rPr>
                <w:rFonts w:ascii="GHEA Grapalat" w:hAnsi="GHEA Grapalat"/>
                <w:b/>
                <w:i/>
                <w:sz w:val="24"/>
                <w:szCs w:val="24"/>
              </w:rPr>
              <w:t>Цена закупки</w:t>
            </w:r>
          </w:p>
          <w:p w:rsidR="00AD432A" w:rsidRPr="00C53648" w:rsidRDefault="00AB7B9B" w:rsidP="00AB7B9B">
            <w:pPr>
              <w:pStyle w:val="BodyTextIndent2"/>
              <w:widowControl w:val="0"/>
              <w:spacing w:after="120" w:line="240" w:lineRule="auto"/>
              <w:ind w:firstLine="0"/>
              <w:jc w:val="center"/>
              <w:rPr>
                <w:rFonts w:ascii="GHEA Grapalat" w:hAnsi="GHEA Grapalat"/>
                <w:b/>
                <w:i/>
                <w:sz w:val="24"/>
                <w:szCs w:val="24"/>
              </w:rPr>
            </w:pPr>
            <w:r w:rsidRPr="00016450">
              <w:rPr>
                <w:rFonts w:ascii="GHEA Grapalat" w:hAnsi="GHEA Grapalat"/>
              </w:rPr>
              <w:t>драмов РА</w:t>
            </w:r>
          </w:p>
        </w:tc>
        <w:tc>
          <w:tcPr>
            <w:tcW w:w="5537" w:type="dxa"/>
            <w:vMerge/>
            <w:vAlign w:val="center"/>
          </w:tcPr>
          <w:p w:rsidR="00AD432A" w:rsidRPr="00C53648" w:rsidRDefault="00AD432A" w:rsidP="00B46D58">
            <w:pPr>
              <w:pStyle w:val="BodyTextIndent2"/>
              <w:widowControl w:val="0"/>
              <w:spacing w:after="120" w:line="240" w:lineRule="auto"/>
              <w:ind w:firstLine="0"/>
              <w:rPr>
                <w:rFonts w:ascii="GHEA Grapalat" w:hAnsi="GHEA Grapalat"/>
                <w:b/>
                <w:i/>
                <w:sz w:val="24"/>
                <w:szCs w:val="24"/>
              </w:rPr>
            </w:pPr>
          </w:p>
        </w:tc>
      </w:tr>
      <w:tr w:rsidR="00AB7B9B" w:rsidRPr="009044F1" w:rsidTr="00AB7B9B">
        <w:trPr>
          <w:trHeight w:val="556"/>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46956000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r>
      <w:tr w:rsidR="00AB7B9B" w:rsidRPr="009044F1" w:rsidTr="00AB7B9B">
        <w:trPr>
          <w:trHeight w:val="550"/>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2</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69409600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r w:rsidR="00AB7B9B" w:rsidRPr="009044F1" w:rsidTr="00AB7B9B">
        <w:trPr>
          <w:trHeight w:val="557"/>
          <w:jc w:val="center"/>
        </w:trPr>
        <w:tc>
          <w:tcPr>
            <w:tcW w:w="1530"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3</w:t>
            </w:r>
          </w:p>
        </w:tc>
        <w:tc>
          <w:tcPr>
            <w:tcW w:w="2167" w:type="dxa"/>
            <w:vAlign w:val="center"/>
          </w:tcPr>
          <w:p w:rsidR="00AB7B9B" w:rsidRPr="009D65DF" w:rsidRDefault="00AB7B9B" w:rsidP="00AB7B9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7332000</w:t>
            </w:r>
          </w:p>
        </w:tc>
        <w:tc>
          <w:tcPr>
            <w:tcW w:w="5537" w:type="dxa"/>
            <w:vAlign w:val="center"/>
          </w:tcPr>
          <w:p w:rsidR="00AB7B9B" w:rsidRDefault="00AB7B9B" w:rsidP="00AB7B9B">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r>
    </w:tbl>
    <w:p w:rsidR="00AB7B9B" w:rsidRDefault="00AB7B9B" w:rsidP="00AB7B9B">
      <w:pPr>
        <w:pStyle w:val="BodyTextIndent2"/>
        <w:widowControl w:val="0"/>
        <w:spacing w:after="160" w:line="240" w:lineRule="auto"/>
        <w:ind w:firstLine="567"/>
        <w:rPr>
          <w:rFonts w:ascii="GHEA Grapalat" w:hAnsi="GHEA Grapalat"/>
          <w:b/>
          <w:sz w:val="28"/>
          <w:szCs w:val="24"/>
        </w:rPr>
      </w:pPr>
    </w:p>
    <w:p w:rsidR="00AB7B9B" w:rsidRPr="00AF4F8A" w:rsidRDefault="00AB7B9B" w:rsidP="00AB7B9B">
      <w:pPr>
        <w:pStyle w:val="BodyTextIndent2"/>
        <w:widowControl w:val="0"/>
        <w:spacing w:after="160" w:line="240" w:lineRule="auto"/>
        <w:ind w:firstLine="567"/>
        <w:rPr>
          <w:rFonts w:ascii="GHEA Grapalat" w:hAnsi="GHEA Grapalat"/>
          <w:sz w:val="24"/>
          <w:szCs w:val="24"/>
        </w:rPr>
      </w:pPr>
      <w:r w:rsidRPr="007D79C8">
        <w:rPr>
          <w:rFonts w:ascii="GHEA Grapalat" w:hAnsi="GHEA Grapalat"/>
          <w:b/>
          <w:sz w:val="28"/>
          <w:szCs w:val="24"/>
        </w:rPr>
        <w:t xml:space="preserve">Закупка осуществляется на основании </w:t>
      </w:r>
      <w:r w:rsidRPr="006F2D5D">
        <w:rPr>
          <w:rFonts w:ascii="GHEA Grapalat" w:hAnsi="GHEA Grapalat"/>
          <w:b/>
          <w:sz w:val="28"/>
          <w:szCs w:val="24"/>
        </w:rPr>
        <w:t>пункта 2</w:t>
      </w:r>
      <w:r w:rsidRPr="00BD39D8">
        <w:rPr>
          <w:rFonts w:ascii="GHEA Grapalat" w:hAnsi="GHEA Grapalat"/>
          <w:b/>
          <w:sz w:val="28"/>
          <w:szCs w:val="24"/>
        </w:rPr>
        <w:t xml:space="preserve"> </w:t>
      </w:r>
      <w:r w:rsidRPr="007D79C8">
        <w:rPr>
          <w:rFonts w:ascii="GHEA Grapalat" w:hAnsi="GHEA Grapalat"/>
          <w:b/>
          <w:sz w:val="28"/>
          <w:szCs w:val="24"/>
        </w:rPr>
        <w:t>части 6 статьи 15 Закона РА "О закупках"</w:t>
      </w:r>
    </w:p>
    <w:p w:rsidR="00AB7B9B" w:rsidRDefault="00AB7B9B" w:rsidP="00AB7B9B">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AB7B9B" w:rsidRPr="00B453CD" w:rsidRDefault="00AB7B9B" w:rsidP="00AB7B9B">
      <w:pPr>
        <w:pStyle w:val="BodyTextIndent2"/>
        <w:widowControl w:val="0"/>
        <w:spacing w:after="160" w:line="240" w:lineRule="auto"/>
        <w:ind w:firstLine="567"/>
        <w:rPr>
          <w:rFonts w:ascii="GHEA Grapalat" w:hAnsi="GHEA Grapalat"/>
          <w:sz w:val="24"/>
          <w:szCs w:val="24"/>
        </w:rPr>
      </w:pPr>
      <w:r w:rsidRPr="00B453CD">
        <w:rPr>
          <w:rFonts w:ascii="GHEA Grapalat" w:hAnsi="GHEA Grapalat"/>
          <w:sz w:val="24"/>
          <w:szCs w:val="24"/>
        </w:rPr>
        <w:t xml:space="preserve">При использовании ссылок в технических характеристиках в Приложении N </w:t>
      </w:r>
      <w:r w:rsidRPr="00BD39D8">
        <w:rPr>
          <w:rFonts w:ascii="GHEA Grapalat" w:hAnsi="GHEA Grapalat"/>
          <w:sz w:val="24"/>
          <w:szCs w:val="24"/>
        </w:rPr>
        <w:t>6</w:t>
      </w:r>
      <w:r w:rsidRPr="00B453CD">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AB7B9B" w:rsidRPr="009044F1" w:rsidRDefault="00AB7B9B" w:rsidP="00AB7B9B">
      <w:pPr>
        <w:pStyle w:val="BodyTextIndent2"/>
        <w:widowControl w:val="0"/>
        <w:spacing w:after="160" w:line="240" w:lineRule="auto"/>
        <w:ind w:firstLine="567"/>
        <w:rPr>
          <w:rFonts w:ascii="GHEA Grapalat" w:hAnsi="GHEA Grapalat"/>
          <w:sz w:val="24"/>
          <w:szCs w:val="24"/>
        </w:rPr>
      </w:pPr>
    </w:p>
    <w:p w:rsidR="00AB7B9B" w:rsidRPr="00AA5BD2" w:rsidRDefault="00AB7B9B" w:rsidP="00AB7B9B">
      <w:pPr>
        <w:pStyle w:val="BodyTextIndent2"/>
        <w:widowControl w:val="0"/>
        <w:tabs>
          <w:tab w:val="left" w:pos="1134"/>
        </w:tabs>
        <w:spacing w:after="160"/>
        <w:ind w:firstLine="567"/>
        <w:rPr>
          <w:rFonts w:ascii="GHEA Grapalat" w:hAnsi="GHEA Grapalat"/>
          <w:sz w:val="24"/>
          <w:szCs w:val="24"/>
          <w:lang w:val="hy-AM"/>
        </w:rPr>
      </w:pPr>
      <w:r w:rsidRPr="00AA5BD2">
        <w:rPr>
          <w:rFonts w:ascii="GHEA Grapalat" w:hAnsi="GHEA Grapalat"/>
          <w:sz w:val="24"/>
          <w:szCs w:val="24"/>
          <w:lang w:val="hy-AM"/>
        </w:rPr>
        <w:t>1.2.</w:t>
      </w:r>
      <w:r w:rsidRPr="00AA5BD2">
        <w:rPr>
          <w:rFonts w:ascii="GHEA Grapalat" w:hAnsi="GHEA Grapalat"/>
          <w:sz w:val="24"/>
          <w:szCs w:val="24"/>
          <w:lang w:val="hy-AM"/>
        </w:rPr>
        <w:tab/>
      </w:r>
      <w:r w:rsidRPr="00AA5BD2">
        <w:rPr>
          <w:rFonts w:ascii="GHEA Grapalat" w:hAnsi="GHEA Grapalat"/>
          <w:sz w:val="24"/>
          <w:szCs w:val="24"/>
        </w:rPr>
        <w:t xml:space="preserve">В рамках настоящей процедуры </w:t>
      </w:r>
      <w:r>
        <w:rPr>
          <w:rFonts w:ascii="GHEA Grapalat" w:hAnsi="GHEA Grapalat"/>
          <w:sz w:val="24"/>
          <w:szCs w:val="24"/>
        </w:rPr>
        <w:t>предоплат</w:t>
      </w:r>
      <w:r>
        <w:rPr>
          <w:rFonts w:ascii="GHEA Grapalat" w:hAnsi="GHEA Grapalat"/>
          <w:sz w:val="24"/>
          <w:szCs w:val="24"/>
          <w:lang w:val="en-US"/>
        </w:rPr>
        <w:t>a</w:t>
      </w:r>
      <w:r w:rsidRPr="00C90F08">
        <w:rPr>
          <w:rFonts w:ascii="GHEA Grapalat" w:hAnsi="GHEA Grapalat"/>
          <w:sz w:val="24"/>
          <w:szCs w:val="24"/>
        </w:rPr>
        <w:t xml:space="preserve">  не</w:t>
      </w:r>
      <w:r w:rsidRPr="00C7414E">
        <w:rPr>
          <w:rFonts w:ascii="GHEA Grapalat" w:hAnsi="GHEA Grapalat"/>
          <w:sz w:val="24"/>
          <w:szCs w:val="24"/>
        </w:rPr>
        <w:t xml:space="preserve"> </w:t>
      </w:r>
      <w:r w:rsidRPr="00AA5BD2">
        <w:rPr>
          <w:rFonts w:ascii="GHEA Grapalat" w:hAnsi="GHEA Grapalat"/>
          <w:sz w:val="24"/>
          <w:szCs w:val="24"/>
        </w:rPr>
        <w:t>предоставл</w:t>
      </w:r>
      <w:r w:rsidRPr="00C90F08">
        <w:rPr>
          <w:rFonts w:ascii="GHEA Grapalat" w:hAnsi="GHEA Grapalat"/>
          <w:sz w:val="24"/>
          <w:szCs w:val="24"/>
        </w:rPr>
        <w:t>я</w:t>
      </w:r>
      <w:r w:rsidRPr="00BA62C5">
        <w:rPr>
          <w:rFonts w:ascii="GHEA Grapalat" w:hAnsi="GHEA Grapalat"/>
          <w:sz w:val="24"/>
          <w:szCs w:val="24"/>
        </w:rPr>
        <w:t>е</w:t>
      </w:r>
      <w:r w:rsidRPr="00C90F08">
        <w:rPr>
          <w:rFonts w:ascii="GHEA Grapalat" w:hAnsi="GHEA Grapalat"/>
          <w:sz w:val="24"/>
          <w:szCs w:val="24"/>
        </w:rPr>
        <w:t>ться</w:t>
      </w:r>
      <w:r w:rsidRPr="00AA5BD2">
        <w:rPr>
          <w:rFonts w:ascii="GHEA Grapalat" w:hAnsi="GHEA Grapalat"/>
          <w:sz w:val="24"/>
          <w:szCs w:val="24"/>
        </w:rPr>
        <w:t>:</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w:t>
      </w:r>
      <w:r w:rsidRPr="009044F1">
        <w:rPr>
          <w:rFonts w:ascii="GHEA Grapalat" w:hAnsi="GHEA Grapalat"/>
        </w:rPr>
        <w:lastRenderedPageBreak/>
        <w:t>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FB4847">
      <w:pPr>
        <w:pStyle w:val="ListParagraph"/>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FB4847">
      <w:pPr>
        <w:pStyle w:val="ListParagraph"/>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5A221E" w:rsidRDefault="00BA3554" w:rsidP="005A221E">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5A221E"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5A221E">
        <w:rPr>
          <w:rFonts w:ascii="GHEA Grapalat" w:hAnsi="GHEA Grapalat"/>
        </w:rPr>
        <w:t>.</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9044F1">
        <w:rPr>
          <w:rFonts w:ascii="GHEA Grapalat" w:hAnsi="GHEA Grapalat"/>
        </w:rPr>
        <w:lastRenderedPageBreak/>
        <w:t>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lastRenderedPageBreak/>
        <w:t>Порядок подготовки заявки описан в части 2 настоящего приглашения - в инструкции по подготовке заявок на открытый конкурс.</w:t>
      </w:r>
    </w:p>
    <w:p w:rsidR="00F55906" w:rsidRPr="00956B41" w:rsidRDefault="00A80ECD" w:rsidP="00F55906">
      <w:pPr>
        <w:pStyle w:val="BodyTextIndent2"/>
        <w:widowControl w:val="0"/>
        <w:tabs>
          <w:tab w:val="left" w:pos="1134"/>
        </w:tabs>
        <w:spacing w:after="160" w:line="240" w:lineRule="auto"/>
        <w:ind w:firstLine="567"/>
        <w:rPr>
          <w:rFonts w:ascii="GHEA Grapalat" w:hAnsi="GHEA Grapalat"/>
          <w:b/>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sidR="00F55906" w:rsidRPr="002C7467">
        <w:rPr>
          <w:rFonts w:ascii="GHEA Grapalat" w:hAnsi="GHEA Grapalat"/>
          <w:b/>
          <w:sz w:val="24"/>
          <w:szCs w:val="24"/>
        </w:rPr>
        <w:t>Заявки на процедуру необходимо представить в комиссию по адресу  РА г.Ереван, ул. Бузанда 1/4, не позднее, чем 1</w:t>
      </w:r>
      <w:r w:rsidR="00F55906" w:rsidRPr="00006E01">
        <w:rPr>
          <w:rFonts w:ascii="GHEA Grapalat" w:hAnsi="GHEA Grapalat"/>
          <w:b/>
          <w:sz w:val="24"/>
          <w:szCs w:val="24"/>
        </w:rPr>
        <w:t>1</w:t>
      </w:r>
      <w:r w:rsidR="00F55906">
        <w:rPr>
          <w:rFonts w:ascii="GHEA Grapalat" w:hAnsi="GHEA Grapalat"/>
          <w:b/>
          <w:sz w:val="24"/>
          <w:szCs w:val="24"/>
        </w:rPr>
        <w:t xml:space="preserve">:00  </w:t>
      </w:r>
      <w:r w:rsidR="00F55906" w:rsidRPr="00E84CC1">
        <w:rPr>
          <w:rFonts w:ascii="GHEA Grapalat" w:hAnsi="GHEA Grapalat"/>
          <w:b/>
          <w:sz w:val="24"/>
          <w:szCs w:val="24"/>
        </w:rPr>
        <w:t>часов</w:t>
      </w:r>
      <w:r w:rsidR="00F55906" w:rsidRPr="00BD39D8">
        <w:rPr>
          <w:rFonts w:ascii="GHEA Grapalat" w:hAnsi="GHEA Grapalat"/>
          <w:b/>
          <w:sz w:val="24"/>
          <w:szCs w:val="24"/>
        </w:rPr>
        <w:t xml:space="preserve"> 2</w:t>
      </w:r>
      <w:r w:rsidR="00544673" w:rsidRPr="00BD39D8">
        <w:rPr>
          <w:rFonts w:ascii="GHEA Grapalat" w:hAnsi="GHEA Grapalat"/>
          <w:b/>
          <w:sz w:val="24"/>
          <w:szCs w:val="24"/>
        </w:rPr>
        <w:t>0</w:t>
      </w:r>
      <w:r w:rsidR="00F55906" w:rsidRPr="00E84CC1">
        <w:rPr>
          <w:rFonts w:ascii="GHEA Grapalat" w:hAnsi="GHEA Grapalat"/>
          <w:b/>
          <w:sz w:val="24"/>
          <w:szCs w:val="24"/>
        </w:rPr>
        <w:t>-го</w:t>
      </w:r>
      <w:r w:rsidR="00F55906" w:rsidRPr="002C7467">
        <w:rPr>
          <w:rFonts w:ascii="GHEA Grapalat" w:hAnsi="GHEA Grapalat"/>
          <w:b/>
          <w:sz w:val="24"/>
          <w:szCs w:val="24"/>
        </w:rPr>
        <w:t xml:space="preserve">  дня с даты опубликования в бюллетене объявления и приглашения на настоящую процедуру. </w:t>
      </w:r>
    </w:p>
    <w:p w:rsidR="00F55906" w:rsidRDefault="00F55906" w:rsidP="00F55906">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Pr="00BD39D8">
        <w:rPr>
          <w:rFonts w:ascii="GHEA Grapalat" w:hAnsi="GHEA Grapalat"/>
          <w:sz w:val="24"/>
          <w:szCs w:val="24"/>
        </w:rPr>
        <w:t>Наринэ Абраамян.</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F55906">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E32603">
        <w:rPr>
          <w:rFonts w:ascii="GHEA Grapalat" w:hAnsi="GHEA Grapalat"/>
        </w:rPr>
        <w:t xml:space="preserve"> 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084009">
        <w:rPr>
          <w:rFonts w:ascii="GHEA Grapalat" w:hAnsi="GHEA Grapalat"/>
          <w:b/>
          <w:sz w:val="24"/>
          <w:szCs w:val="24"/>
        </w:rPr>
        <w:t>технические характеристики</w:t>
      </w:r>
      <w:r w:rsidR="00932115" w:rsidRPr="00084009">
        <w:rPr>
          <w:rFonts w:ascii="GHEA Grapalat" w:hAnsi="GHEA Grapalat" w:cs="Sylfaen"/>
          <w:b/>
          <w:sz w:val="24"/>
          <w:szCs w:val="24"/>
        </w:rPr>
        <w:t xml:space="preserve"> предлагаемого им товара</w:t>
      </w:r>
      <w:r w:rsidR="005F25EF" w:rsidRPr="00084009">
        <w:rPr>
          <w:rFonts w:ascii="GHEA Grapalat" w:hAnsi="GHEA Grapalat"/>
          <w:b/>
          <w:sz w:val="24"/>
          <w:szCs w:val="24"/>
        </w:rPr>
        <w:t xml:space="preserve">, а также товарный знак, </w:t>
      </w:r>
      <w:r w:rsidR="00932115" w:rsidRPr="00084009">
        <w:rPr>
          <w:rFonts w:ascii="GHEA Grapalat" w:hAnsi="GHEA Grapalat" w:cs="Sylfaen"/>
          <w:b/>
          <w:sz w:val="24"/>
          <w:szCs w:val="24"/>
        </w:rPr>
        <w:t xml:space="preserve">фирменное наименование, </w:t>
      </w:r>
      <w:r w:rsidR="005F6602" w:rsidRPr="00084009">
        <w:rPr>
          <w:rFonts w:ascii="GHEA Grapalat" w:hAnsi="GHEA Grapalat" w:cs="Sylfaen"/>
          <w:b/>
          <w:sz w:val="24"/>
          <w:szCs w:val="24"/>
        </w:rPr>
        <w:t xml:space="preserve">модель </w:t>
      </w:r>
      <w:r w:rsidR="00932115" w:rsidRPr="00084009">
        <w:rPr>
          <w:rFonts w:ascii="GHEA Grapalat" w:hAnsi="GHEA Grapalat" w:cs="Sylfaen"/>
          <w:b/>
          <w:sz w:val="24"/>
          <w:szCs w:val="24"/>
        </w:rPr>
        <w:t>и</w:t>
      </w:r>
      <w:r w:rsidR="00932115" w:rsidRPr="00084009">
        <w:rPr>
          <w:rFonts w:ascii="GHEA Grapalat" w:hAnsi="GHEA Grapalat"/>
          <w:b/>
          <w:sz w:val="24"/>
          <w:szCs w:val="24"/>
        </w:rPr>
        <w:t xml:space="preserve"> </w:t>
      </w:r>
      <w:r w:rsidR="005F25EF" w:rsidRPr="00084009">
        <w:rPr>
          <w:rFonts w:ascii="GHEA Grapalat" w:hAnsi="GHEA Grapalat"/>
          <w:b/>
          <w:sz w:val="24"/>
          <w:szCs w:val="24"/>
        </w:rPr>
        <w:t>наименование производителя, (далее — полное описание товара</w:t>
      </w:r>
      <w:r w:rsidR="005F25EF" w:rsidRPr="00084009">
        <w:rPr>
          <w:rFonts w:ascii="GHEA Grapalat" w:hAnsi="GHEA Grapalat"/>
          <w:b/>
        </w:rPr>
        <w:t>)</w:t>
      </w:r>
      <w:r w:rsidR="00B82520" w:rsidRPr="00084009">
        <w:rPr>
          <w:rFonts w:ascii="GHEA Grapalat" w:hAnsi="GHEA Grapalat"/>
          <w:b/>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если не применяется условие, установленное последним предложением пункта 1.1 настоящей части</w:t>
      </w:r>
      <w:r w:rsidR="00B82520" w:rsidRPr="008E138A" w:rsidDel="001B47B5">
        <w:rPr>
          <w:rFonts w:ascii="GHEA Grapalat" w:hAnsi="GHEA Grapalat"/>
        </w:rPr>
        <w:t xml:space="preserve"> </w:t>
      </w:r>
      <w:r w:rsidR="00EA6AE0" w:rsidRPr="008E138A">
        <w:rPr>
          <w:rStyle w:val="FootnoteReference"/>
          <w:rFonts w:ascii="GHEA Grapalat" w:hAnsi="GHEA Grapalat" w:cs="Sylfaen"/>
          <w:sz w:val="24"/>
          <w:szCs w:val="24"/>
        </w:rPr>
        <w:footnoteReference w:customMarkFollows="1" w:id="5"/>
        <w:t>7</w:t>
      </w:r>
      <w:r w:rsidR="005F25EF" w:rsidRPr="008E138A">
        <w:rPr>
          <w:rFonts w:ascii="GHEA Grapalat" w:hAnsi="GHEA Grapalat" w:cs="Sylfaen"/>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lastRenderedPageBreak/>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084009">
        <w:rPr>
          <w:rFonts w:ascii="GHEA Grapalat" w:hAnsi="GHEA Grapalat"/>
          <w:b/>
        </w:rPr>
        <w:t>обеспечение заявки</w:t>
      </w:r>
      <w:r w:rsidR="00084009" w:rsidRPr="00BD39D8">
        <w:rPr>
          <w:rFonts w:ascii="GHEA Grapalat" w:hAnsi="GHEA Grapalat"/>
          <w:b/>
        </w:rPr>
        <w:t xml:space="preserve"> за 1-й и 2-й лот</w:t>
      </w:r>
      <w:r w:rsidR="0067389F" w:rsidRPr="00084009">
        <w:rPr>
          <w:rFonts w:ascii="GHEA Grapalat" w:hAnsi="GHEA Grapalat"/>
          <w:b/>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FootnoteReference"/>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 xml:space="preserve">и </w:t>
      </w:r>
      <w:r w:rsidRPr="009044F1">
        <w:rPr>
          <w:rFonts w:ascii="GHEA Grapalat" w:hAnsi="GHEA Grapalat"/>
          <w:sz w:val="24"/>
          <w:szCs w:val="24"/>
        </w:rPr>
        <w:lastRenderedPageBreak/>
        <w:t>"налог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084009">
        <w:rPr>
          <w:rFonts w:ascii="GHEA Grapalat" w:hAnsi="GHEA Grapalat"/>
          <w:b/>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Pr="009044F1">
        <w:rPr>
          <w:rFonts w:ascii="GHEA Grapalat" w:hAnsi="GHEA Grapalat"/>
          <w:sz w:val="24"/>
          <w:szCs w:val="24"/>
        </w:rPr>
        <w:t>.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221C7B" w:rsidRDefault="000D701E" w:rsidP="00B46D58">
      <w:pPr>
        <w:widowControl w:val="0"/>
        <w:spacing w:after="160"/>
        <w:jc w:val="center"/>
        <w:rPr>
          <w:rFonts w:ascii="GHEA Grapalat" w:hAnsi="GHEA Grapalat"/>
          <w:b/>
        </w:rPr>
      </w:pPr>
      <w:r w:rsidRPr="009044F1">
        <w:rPr>
          <w:rFonts w:ascii="GHEA Grapalat" w:hAnsi="GHEA Grapalat"/>
          <w:b/>
        </w:rPr>
        <w:t xml:space="preserve">7. ОБЕСПЕЧЕНИЕ ЗАЯВКИ </w:t>
      </w:r>
    </w:p>
    <w:p w:rsidR="007A3EE6" w:rsidRPr="00084009" w:rsidRDefault="00283198" w:rsidP="00B46D58">
      <w:pPr>
        <w:widowControl w:val="0"/>
        <w:tabs>
          <w:tab w:val="left" w:pos="1134"/>
        </w:tabs>
        <w:spacing w:after="160"/>
        <w:ind w:firstLine="567"/>
        <w:jc w:val="both"/>
        <w:rPr>
          <w:rFonts w:ascii="GHEA Grapalat" w:hAnsi="GHEA Grapalat"/>
          <w:b/>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 xml:space="preserve">Участник заявкой в порядке, установленном настоящим Приглашением, </w:t>
      </w:r>
      <w:r w:rsidR="00084009" w:rsidRPr="00BD39D8">
        <w:rPr>
          <w:rFonts w:ascii="GHEA Grapalat" w:hAnsi="GHEA Grapalat"/>
          <w:b/>
        </w:rPr>
        <w:t xml:space="preserve">за 1-й и 2-й лот </w:t>
      </w:r>
      <w:r w:rsidRPr="00084009">
        <w:rPr>
          <w:rFonts w:ascii="GHEA Grapalat" w:hAnsi="GHEA Grapalat"/>
          <w:b/>
        </w:rPr>
        <w:t>представляет обеспечение заявки</w:t>
      </w:r>
      <w:r w:rsidR="00681F45" w:rsidRPr="00084009">
        <w:rPr>
          <w:rFonts w:ascii="GHEA Grapalat" w:hAnsi="GHEA Grapalat"/>
          <w:b/>
        </w:rPr>
        <w:t>.</w:t>
      </w:r>
    </w:p>
    <w:p w:rsidR="00903898" w:rsidRPr="009044F1" w:rsidRDefault="00771C0F" w:rsidP="00B46D58">
      <w:pPr>
        <w:widowControl w:val="0"/>
        <w:spacing w:after="160"/>
        <w:ind w:firstLine="567"/>
        <w:jc w:val="both"/>
        <w:rPr>
          <w:rFonts w:ascii="GHEA Grapalat" w:hAnsi="GHEA Grapalat" w:cs="Sylfaen"/>
        </w:rPr>
      </w:pPr>
      <w:r w:rsidRPr="00302F59">
        <w:rPr>
          <w:rFonts w:ascii="GHEA Grapalat" w:hAnsi="GHEA Grapalat"/>
          <w:b/>
        </w:rPr>
        <w:t>Обеспечение заявки представляется в виде банковской гарантии</w:t>
      </w:r>
      <w:r w:rsidR="008463FB" w:rsidRPr="00302F59">
        <w:rPr>
          <w:rFonts w:ascii="GHEA Grapalat" w:hAnsi="GHEA Grapalat"/>
          <w:b/>
        </w:rPr>
        <w:t xml:space="preserve"> (Приложение 3)</w:t>
      </w:r>
      <w:r w:rsidRPr="009044F1">
        <w:rPr>
          <w:rFonts w:ascii="GHEA Grapalat" w:hAnsi="GHEA Grapalat"/>
        </w:rPr>
        <w:t xml:space="preserve"> или наличных денег в размере, </w:t>
      </w:r>
      <w:r w:rsidRPr="00302F59">
        <w:rPr>
          <w:rFonts w:ascii="GHEA Grapalat" w:hAnsi="GHEA Grapalat"/>
          <w:b/>
        </w:rPr>
        <w:t xml:space="preserve">равном пяти процентам </w:t>
      </w:r>
      <w:r w:rsidR="00682AE5" w:rsidRPr="00302F59">
        <w:rPr>
          <w:rFonts w:ascii="GHEA Grapalat" w:hAnsi="GHEA Grapalat"/>
          <w:b/>
        </w:rPr>
        <w:t>цены</w:t>
      </w:r>
      <w:r w:rsidR="00682AE5">
        <w:rPr>
          <w:rFonts w:ascii="GHEA Grapalat" w:hAnsi="GHEA Grapalat"/>
        </w:rPr>
        <w:t xml:space="preserve"> закупки</w:t>
      </w:r>
      <w:r w:rsidR="00682AE5" w:rsidRPr="009044F1">
        <w:rPr>
          <w:rFonts w:ascii="GHEA Grapalat" w:hAnsi="GHEA Grapalat"/>
        </w:rPr>
        <w:t xml:space="preserve">. </w:t>
      </w:r>
      <w:r w:rsidR="00682AE5" w:rsidRPr="003C6EB1">
        <w:rPr>
          <w:rFonts w:ascii="GHEA Grapalat" w:hAnsi="GHEA Grapalat"/>
        </w:rPr>
        <w:t xml:space="preserve">Если ценовое предложение участника превышает цену </w:t>
      </w:r>
      <w:r w:rsidR="00682AE5">
        <w:rPr>
          <w:rFonts w:ascii="GHEA Grapalat" w:hAnsi="GHEA Grapalat"/>
        </w:rPr>
        <w:t>за</w:t>
      </w:r>
      <w:r w:rsidR="00682AE5" w:rsidRPr="003C6EB1">
        <w:rPr>
          <w:rFonts w:ascii="GHEA Grapalat" w:hAnsi="GHEA Grapalat"/>
        </w:rPr>
        <w:t>купки, то размер обеспечения заявки равен пяти процентам ценового предложения</w:t>
      </w:r>
      <w:r w:rsidR="00682AE5">
        <w:rPr>
          <w:rFonts w:ascii="GHEA Grapalat" w:hAnsi="GHEA Grapalat"/>
        </w:rPr>
        <w:t>.</w:t>
      </w:r>
      <w:r w:rsidRPr="009044F1">
        <w:rPr>
          <w:rFonts w:ascii="GHEA Grapalat" w:hAnsi="GHEA Grapalat"/>
        </w:rPr>
        <w:t xml:space="preserve">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7A2CBF" w:rsidRPr="009044F1" w:rsidRDefault="001578D4" w:rsidP="007A2CBF">
      <w:pPr>
        <w:widowControl w:val="0"/>
        <w:spacing w:after="160"/>
        <w:ind w:firstLine="567"/>
        <w:jc w:val="both"/>
        <w:rPr>
          <w:rFonts w:ascii="GHEA Grapalat" w:hAnsi="GHEA Grapalat" w:cs="Sylfaen"/>
        </w:rPr>
      </w:pPr>
      <w:r w:rsidRPr="009044F1">
        <w:rPr>
          <w:rFonts w:ascii="GHEA Grapalat" w:hAnsi="GHEA Grapalat"/>
        </w:rPr>
        <w:lastRenderedPageBreak/>
        <w:t>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w:t>
      </w:r>
      <w:r w:rsidR="00FC1A85">
        <w:rPr>
          <w:rFonts w:ascii="GHEA Grapalat" w:hAnsi="GHEA Grapalat"/>
        </w:rPr>
        <w:t>,</w:t>
      </w:r>
      <w:r w:rsidRPr="009044F1">
        <w:rPr>
          <w:rFonts w:ascii="GHEA Grapalat" w:hAnsi="GHEA Grapalat"/>
        </w:rPr>
        <w:t xml:space="preserve"> за исключением случаев, предусмотренных пунктом 7.3 части 1 настоящего приглашения. </w:t>
      </w:r>
      <w:r w:rsidR="007A2CBF">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w:t>
      </w:r>
      <w:r w:rsidR="007A2CBF" w:rsidRPr="007A2CBF">
        <w:rPr>
          <w:rFonts w:ascii="GHEA Grapalat" w:hAnsi="GHEA Grapalat"/>
        </w:rPr>
        <w:t>следующих за истечением периода ожидания</w:t>
      </w:r>
      <w:r w:rsidR="007A2CBF">
        <w:rPr>
          <w:rFonts w:ascii="GHEA Grapalat" w:hAnsi="GHEA Grapalat"/>
        </w:rPr>
        <w:t>, если результаты процедуры закупки не обжалованы.</w:t>
      </w:r>
      <w:r w:rsidR="007A2CBF">
        <w:t xml:space="preserve"> </w:t>
      </w:r>
      <w:r w:rsidR="007A2CBF">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r w:rsidR="00864673">
        <w:rPr>
          <w:rFonts w:ascii="GHEA Grapalat" w:hAnsi="GHEA Grapalat"/>
        </w:rPr>
        <w:t>.</w:t>
      </w:r>
    </w:p>
    <w:p w:rsidR="00B522C1" w:rsidRPr="009044F1" w:rsidRDefault="00B522C1" w:rsidP="00B522C1">
      <w:pPr>
        <w:widowControl w:val="0"/>
        <w:spacing w:after="160"/>
        <w:ind w:firstLine="567"/>
        <w:jc w:val="both"/>
        <w:rPr>
          <w:rFonts w:ascii="GHEA Grapalat" w:hAnsi="GHEA Grapalat" w:cs="Sylfaen"/>
        </w:rPr>
      </w:pPr>
      <w:r w:rsidRPr="00302F59">
        <w:rPr>
          <w:rFonts w:ascii="GHEA Grapalat" w:hAnsi="GHEA Grapalat"/>
          <w:b/>
        </w:rPr>
        <w:t>Если процедура закупки организуется на основании пункта 2 части 6 статьи 15 Закона, обеспечение заявки лицу,</w:t>
      </w:r>
      <w:r w:rsidRPr="00430362">
        <w:rPr>
          <w:rFonts w:ascii="GHEA Grapalat" w:hAnsi="GHEA Grapalat"/>
        </w:rPr>
        <w:t xml:space="preserve">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3D7F6E" w:rsidRPr="003D7F6E">
        <w:rPr>
          <w:rFonts w:ascii="GHEA Grapalat" w:hAnsi="GHEA Grapalat"/>
          <w:vertAlign w:val="superscript"/>
        </w:rPr>
        <w:t>9.1</w:t>
      </w:r>
    </w:p>
    <w:p w:rsidR="00C0350C" w:rsidRPr="00EA262B" w:rsidRDefault="00C0350C" w:rsidP="000D4D0B">
      <w:pPr>
        <w:widowControl w:val="0"/>
        <w:tabs>
          <w:tab w:val="left" w:pos="1134"/>
        </w:tabs>
        <w:ind w:firstLine="567"/>
        <w:jc w:val="both"/>
        <w:rPr>
          <w:rFonts w:ascii="GHEA Grapalat" w:hAnsi="GHEA Grapalat"/>
        </w:rPr>
      </w:pPr>
      <w:r w:rsidRPr="00B2678A">
        <w:rPr>
          <w:rFonts w:ascii="GHEA Grapalat" w:hAnsi="GHEA Grapalat"/>
        </w:rPr>
        <w:t>Руководитель заказчика письменно информирует о возврате обеспечения заявки в сроки, предусмотренные настоящим пунктом</w:t>
      </w:r>
      <w:r w:rsidR="00EA262B" w:rsidRPr="000D4D0B">
        <w:rPr>
          <w:rFonts w:ascii="GHEA Grapalat" w:hAnsi="GHEA Grapalat"/>
        </w:rPr>
        <w:t>:</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в случае обеспечения, представленного в виде наличных денег-</w:t>
      </w:r>
      <w:r w:rsidRPr="003226FA">
        <w:rPr>
          <w:rFonts w:ascii="GHEA Grapalat" w:hAnsi="GHEA Grapalat"/>
        </w:rPr>
        <w:t>Министерств</w:t>
      </w:r>
      <w:r>
        <w:rPr>
          <w:rFonts w:ascii="GHEA Grapalat" w:hAnsi="GHEA Grapalat"/>
          <w:lang w:val="en-US"/>
        </w:rPr>
        <w:t>o</w:t>
      </w:r>
      <w:r w:rsidRPr="003226FA">
        <w:rPr>
          <w:rFonts w:ascii="GHEA Grapalat" w:hAnsi="GHEA Grapalat"/>
        </w:rPr>
        <w:t xml:space="preserve"> финансов</w:t>
      </w:r>
      <w:r w:rsidRPr="00B2678A">
        <w:rPr>
          <w:rFonts w:ascii="GHEA Grapalat" w:hAnsi="GHEA Grapalat"/>
        </w:rPr>
        <w:t xml:space="preserve"> </w:t>
      </w:r>
      <w:r>
        <w:rPr>
          <w:rFonts w:ascii="GHEA Grapalat" w:hAnsi="GHEA Grapalat"/>
        </w:rPr>
        <w:t>РА</w:t>
      </w:r>
      <w:r w:rsidRPr="003226FA">
        <w:rPr>
          <w:rFonts w:ascii="GHEA Grapalat" w:hAnsi="GHEA Grapalat"/>
        </w:rPr>
        <w:t xml:space="preserve"> </w:t>
      </w:r>
      <w:r w:rsidRPr="00B2678A">
        <w:rPr>
          <w:rFonts w:ascii="GHEA Grapalat" w:hAnsi="GHEA Grapalat"/>
        </w:rPr>
        <w:t xml:space="preserve">приложив копию </w:t>
      </w:r>
      <w:r w:rsidRPr="00700209">
        <w:rPr>
          <w:rFonts w:ascii="GHEA Grapalat" w:hAnsi="GHEA Grapalat"/>
        </w:rPr>
        <w:t>представленного заявкой</w:t>
      </w:r>
      <w:r w:rsidRPr="008D6463">
        <w:rPr>
          <w:rFonts w:ascii="GHEA Grapalat" w:hAnsi="GHEA Grapalat"/>
        </w:rPr>
        <w:t xml:space="preserve"> </w:t>
      </w:r>
      <w:r w:rsidRPr="00B2678A">
        <w:rPr>
          <w:rFonts w:ascii="GHEA Grapalat" w:hAnsi="GHEA Grapalat"/>
        </w:rPr>
        <w:t>документа</w:t>
      </w:r>
      <w:r w:rsidRPr="008D6463">
        <w:rPr>
          <w:rFonts w:ascii="GHEA Grapalat" w:hAnsi="GHEA Grapalat"/>
        </w:rPr>
        <w:t xml:space="preserve"> </w:t>
      </w:r>
      <w:r w:rsidRPr="004A1042">
        <w:rPr>
          <w:rFonts w:ascii="GHEA Grapalat" w:hAnsi="GHEA Grapalat"/>
        </w:rPr>
        <w:t>обосновывающ</w:t>
      </w:r>
      <w:r>
        <w:rPr>
          <w:rFonts w:ascii="GHEA Grapalat" w:hAnsi="GHEA Grapalat"/>
        </w:rPr>
        <w:t>ую</w:t>
      </w:r>
      <w:r w:rsidRPr="004A1042">
        <w:rPr>
          <w:rFonts w:ascii="GHEA Grapalat" w:hAnsi="GHEA Grapalat"/>
        </w:rPr>
        <w:t xml:space="preserve"> выплату</w:t>
      </w:r>
      <w:r w:rsidRPr="00B2678A">
        <w:rPr>
          <w:rFonts w:ascii="GHEA Grapalat" w:hAnsi="GHEA Grapalat"/>
        </w:rPr>
        <w:t xml:space="preserve">, </w:t>
      </w:r>
    </w:p>
    <w:p w:rsidR="00C0350C" w:rsidRPr="00B2678A" w:rsidRDefault="00C0350C" w:rsidP="000D4D0B">
      <w:pPr>
        <w:widowControl w:val="0"/>
        <w:tabs>
          <w:tab w:val="left" w:pos="1134"/>
        </w:tabs>
        <w:ind w:firstLine="567"/>
        <w:jc w:val="both"/>
        <w:rPr>
          <w:rFonts w:ascii="GHEA Grapalat" w:hAnsi="GHEA Grapalat"/>
        </w:rPr>
      </w:pPr>
      <w:r w:rsidRPr="00B2678A">
        <w:rPr>
          <w:rFonts w:ascii="GHEA Grapalat" w:hAnsi="GHEA Grapalat"/>
        </w:rPr>
        <w:t xml:space="preserve">- в случае обеспечения, представленного в виде банковской гарантии </w:t>
      </w:r>
      <w:r>
        <w:rPr>
          <w:rFonts w:ascii="GHEA Grapalat" w:hAnsi="GHEA Grapalat"/>
        </w:rPr>
        <w:t>-</w:t>
      </w:r>
      <w:r w:rsidRPr="00B2678A">
        <w:rPr>
          <w:rFonts w:ascii="GHEA Grapalat" w:hAnsi="GHEA Grapalat"/>
        </w:rPr>
        <w:t xml:space="preserve"> выдавш</w:t>
      </w:r>
      <w:r>
        <w:rPr>
          <w:rFonts w:ascii="GHEA Grapalat" w:hAnsi="GHEA Grapalat"/>
        </w:rPr>
        <w:t xml:space="preserve">ий </w:t>
      </w:r>
      <w:r w:rsidRPr="00B2678A">
        <w:rPr>
          <w:rFonts w:ascii="GHEA Grapalat" w:hAnsi="GHEA Grapalat"/>
        </w:rPr>
        <w:t>гарантию</w:t>
      </w:r>
      <w:r w:rsidRPr="001826BF">
        <w:rPr>
          <w:rFonts w:ascii="GHEA Grapalat" w:hAnsi="GHEA Grapalat"/>
        </w:rPr>
        <w:t xml:space="preserve"> </w:t>
      </w:r>
      <w:r w:rsidRPr="007D0088">
        <w:rPr>
          <w:rFonts w:ascii="GHEA Grapalat" w:hAnsi="GHEA Grapalat"/>
        </w:rPr>
        <w:t>банк</w:t>
      </w:r>
      <w:r>
        <w:rPr>
          <w:rFonts w:ascii="GHEA Grapalat" w:hAnsi="GHEA Grapalat"/>
        </w:rPr>
        <w:t>.</w:t>
      </w:r>
    </w:p>
    <w:p w:rsidR="000A7528" w:rsidRPr="00681F45" w:rsidRDefault="00283198" w:rsidP="00B46D58">
      <w:pPr>
        <w:widowControl w:val="0"/>
        <w:tabs>
          <w:tab w:val="left" w:pos="1134"/>
        </w:tabs>
        <w:spacing w:after="160"/>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r w:rsidR="007F263C">
        <w:rPr>
          <w:rFonts w:ascii="GHEA Grapalat" w:hAnsi="GHEA Grapalat"/>
        </w:rPr>
        <w:t xml:space="preserve"> если</w:t>
      </w:r>
      <w:r w:rsidR="00681F45">
        <w:rPr>
          <w:rFonts w:ascii="GHEA Grapalat" w:hAnsi="GHEA Grapalat"/>
        </w:rPr>
        <w:t>:</w:t>
      </w:r>
    </w:p>
    <w:p w:rsidR="00B72055" w:rsidRPr="00FF4B9E" w:rsidRDefault="000A7528" w:rsidP="00B46D58">
      <w:pPr>
        <w:widowControl w:val="0"/>
        <w:tabs>
          <w:tab w:val="left" w:pos="1134"/>
        </w:tabs>
        <w:spacing w:after="160"/>
        <w:ind w:firstLine="567"/>
        <w:jc w:val="both"/>
        <w:rPr>
          <w:rFonts w:ascii="GHEA Grapalat" w:hAnsi="GHEA Grapalat" w:cs="Sylfaen"/>
        </w:rPr>
      </w:pPr>
      <w:r w:rsidRPr="00A502FC">
        <w:rPr>
          <w:rFonts w:ascii="GHEA Grapalat" w:hAnsi="GHEA Grapalat"/>
        </w:rPr>
        <w:t>а.</w:t>
      </w:r>
      <w:r w:rsidR="003A6791" w:rsidRPr="00A502FC">
        <w:rPr>
          <w:rFonts w:ascii="GHEA Grapalat" w:hAnsi="GHEA Grapalat"/>
        </w:rPr>
        <w:tab/>
      </w:r>
      <w:r w:rsidRPr="00A502FC">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B72055" w:rsidRPr="00A502FC">
        <w:rPr>
          <w:rFonts w:ascii="GHEA Grapalat" w:hAnsi="GHEA Grapalat"/>
        </w:rPr>
        <w:t>В</w:t>
      </w:r>
      <w:r w:rsidR="00B72055" w:rsidRPr="00A502FC">
        <w:rPr>
          <w:rFonts w:ascii="Courier New" w:hAnsi="Courier New" w:cs="Courier New"/>
        </w:rPr>
        <w:t> </w:t>
      </w:r>
      <w:r w:rsidR="00B72055"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B72055" w:rsidRPr="00A502FC">
        <w:rPr>
          <w:rFonts w:ascii="Courier New" w:hAnsi="Courier New" w:cs="Courier New"/>
        </w:rPr>
        <w:t> </w:t>
      </w:r>
      <w:r w:rsidR="00B72055" w:rsidRPr="00A502FC">
        <w:rPr>
          <w:rFonts w:ascii="GHEA Grapalat" w:hAnsi="GHEA Grapalat"/>
        </w:rPr>
        <w:t>представленным лотам,</w:t>
      </w:r>
      <w:r w:rsidR="00B72055" w:rsidRPr="00A502FC">
        <w:rPr>
          <w:rFonts w:ascii="GHEA Grapalat" w:hAnsi="GHEA Grapalat"/>
          <w:color w:val="000000" w:themeColor="text1"/>
        </w:rPr>
        <w:t xml:space="preserve"> </w:t>
      </w:r>
      <w:r w:rsidR="00B72055" w:rsidRPr="00A502FC">
        <w:rPr>
          <w:rFonts w:ascii="GHEA Grapalat" w:hAnsi="GHEA Grapalat"/>
        </w:rPr>
        <w:t xml:space="preserve">а в том случае </w:t>
      </w:r>
      <w:r w:rsidR="00B72055" w:rsidRPr="00A502FC">
        <w:rPr>
          <w:rFonts w:ascii="GHEA Grapalat" w:hAnsi="GHEA Grapalat"/>
          <w:lang w:val="en-US"/>
        </w:rPr>
        <w:t>e</w:t>
      </w:r>
      <w:r w:rsidR="00B72055" w:rsidRPr="00A502FC">
        <w:rPr>
          <w:rFonts w:ascii="GHEA Grapalat" w:hAnsi="GHEA Grapalat"/>
        </w:rPr>
        <w:t>сли ценовые предложения превышают цены закупки - в отношении общей суммы ценовых предложений</w:t>
      </w:r>
      <w:r w:rsidR="00FF4B9E" w:rsidRPr="00FF4B9E">
        <w:rPr>
          <w:rFonts w:ascii="GHEA Grapalat" w:hAnsi="GHEA Grapalat"/>
        </w:rPr>
        <w:t>,</w:t>
      </w:r>
      <w:r w:rsidR="00B72055" w:rsidRPr="00A502FC">
        <w:rPr>
          <w:rFonts w:ascii="GHEA Grapalat" w:hAnsi="GHEA Grapalat"/>
          <w:color w:val="000000" w:themeColor="text1"/>
        </w:rPr>
        <w:t xml:space="preserve"> с учетом </w:t>
      </w:r>
      <w:r w:rsidR="00B72055" w:rsidRPr="00A502FC">
        <w:rPr>
          <w:rFonts w:ascii="GHEA Grapalat" w:hAnsi="GHEA Grapalat" w:cs="Sylfaen"/>
        </w:rPr>
        <w:t>требований абзаца «д» подпункта 1 пункта 32 Порядка;</w:t>
      </w:r>
    </w:p>
    <w:p w:rsidR="00C35487" w:rsidRPr="00C35487" w:rsidRDefault="000A7528" w:rsidP="00B46D58">
      <w:pPr>
        <w:widowControl w:val="0"/>
        <w:tabs>
          <w:tab w:val="left" w:pos="1134"/>
        </w:tabs>
        <w:spacing w:after="160"/>
        <w:ind w:firstLine="567"/>
        <w:jc w:val="both"/>
      </w:pPr>
      <w:r w:rsidRPr="009044F1">
        <w:rPr>
          <w:rFonts w:ascii="GHEA Grapalat" w:hAnsi="GHEA Grapalat"/>
        </w:rPr>
        <w:t>б.</w:t>
      </w:r>
      <w:r w:rsidR="00E70FC4" w:rsidRPr="005114D0">
        <w:rPr>
          <w:rFonts w:ascii="GHEA Grapalat" w:hAnsi="GHEA Grapalat"/>
        </w:rPr>
        <w:tab/>
      </w:r>
      <w:r w:rsidRPr="00D667DA">
        <w:rPr>
          <w:rFonts w:ascii="GHEA Grapalat" w:hAnsi="GHEA Grapalat"/>
        </w:rPr>
        <w:t>участник лишается права на заключение договора</w:t>
      </w:r>
      <w:r w:rsidR="00A41723" w:rsidRPr="00D667DA">
        <w:rPr>
          <w:rFonts w:ascii="GHEA Grapalat" w:hAnsi="GHEA Grapalat"/>
        </w:rPr>
        <w:t xml:space="preserve"> по какому либо лоту</w:t>
      </w:r>
      <w:r w:rsidRPr="00D667DA">
        <w:rPr>
          <w:rFonts w:ascii="GHEA Grapalat" w:hAnsi="GHEA Grapalat"/>
        </w:rPr>
        <w:t>, то обеспечение заявки выплачивается в размере суммы обеспечения, исчисленной в отношении только данного лота.</w:t>
      </w:r>
      <w:r w:rsidR="002A2F79" w:rsidRPr="00D667DA">
        <w:rPr>
          <w:rStyle w:val="FootnoteReference"/>
        </w:rPr>
        <w:footnoteReference w:customMarkFollows="1" w:id="7"/>
        <w:t>9</w:t>
      </w:r>
    </w:p>
    <w:p w:rsidR="00F20DA5" w:rsidRPr="009044F1" w:rsidRDefault="0028319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6F5184" w:rsidRPr="007F263C" w:rsidRDefault="00FA0EEA" w:rsidP="00FA0EEA">
      <w:pPr>
        <w:widowControl w:val="0"/>
        <w:tabs>
          <w:tab w:val="left" w:pos="1134"/>
        </w:tabs>
        <w:spacing w:after="160"/>
        <w:ind w:firstLine="567"/>
        <w:jc w:val="both"/>
        <w:rPr>
          <w:rFonts w:ascii="GHEA Grapalat" w:hAnsi="GHEA Grapalat"/>
        </w:rPr>
      </w:pPr>
      <w:r>
        <w:rPr>
          <w:rFonts w:ascii="GHEA Grapalat" w:hAnsi="GHEA Grapalat"/>
        </w:rPr>
        <w:t>7.</w:t>
      </w:r>
      <w:r w:rsidR="00B04EBE">
        <w:rPr>
          <w:rFonts w:ascii="GHEA Grapalat" w:hAnsi="GHEA Grapalat"/>
        </w:rPr>
        <w:t>4</w:t>
      </w:r>
      <w:r>
        <w:rPr>
          <w:rFonts w:ascii="GHEA Grapalat" w:hAnsi="GHEA Grapalat"/>
        </w:rPr>
        <w:t xml:space="preserve"> </w:t>
      </w:r>
      <w:r w:rsidR="00302F59" w:rsidRPr="008D71AE">
        <w:rPr>
          <w:rFonts w:ascii="GHEA Grapalat" w:hAnsi="GHEA Grapalat"/>
          <w:b/>
        </w:rPr>
        <w:t xml:space="preserve">Обеспечение заявки должно быть действительно в течение </w:t>
      </w:r>
      <w:r w:rsidR="00302F59" w:rsidRPr="00BD39D8">
        <w:rPr>
          <w:rFonts w:ascii="GHEA Grapalat" w:hAnsi="GHEA Grapalat"/>
          <w:b/>
        </w:rPr>
        <w:t>120</w:t>
      </w:r>
      <w:r w:rsidR="00302F59" w:rsidRPr="008D71AE">
        <w:rPr>
          <w:rFonts w:ascii="Courier New" w:hAnsi="Courier New" w:cs="Courier New"/>
          <w:b/>
        </w:rPr>
        <w:t> </w:t>
      </w:r>
      <w:r w:rsidR="00302F59" w:rsidRPr="008D71AE">
        <w:rPr>
          <w:rFonts w:ascii="GHEA Grapalat" w:hAnsi="GHEA Grapalat"/>
          <w:b/>
        </w:rPr>
        <w:t>(</w:t>
      </w:r>
      <w:r w:rsidR="00302F59" w:rsidRPr="008D71AE">
        <w:rPr>
          <w:rFonts w:ascii="GHEA Grapalat" w:hAnsi="GHEA Grapalat"/>
          <w:b/>
          <w:i/>
        </w:rPr>
        <w:t>сто двадцати</w:t>
      </w:r>
      <w:r w:rsidR="00302F59" w:rsidRPr="008D71AE">
        <w:rPr>
          <w:rFonts w:ascii="GHEA Grapalat" w:hAnsi="GHEA Grapalat"/>
          <w:b/>
        </w:rPr>
        <w:t xml:space="preserve">) рабочих дней со дня подачи </w:t>
      </w:r>
      <w:r w:rsidR="006F5184" w:rsidRPr="009044F1">
        <w:rPr>
          <w:rFonts w:ascii="GHEA Grapalat" w:hAnsi="GHEA Grapalat"/>
        </w:rPr>
        <w:t>заяв</w:t>
      </w:r>
      <w:r w:rsidR="009B5257">
        <w:rPr>
          <w:rFonts w:ascii="GHEA Grapalat" w:hAnsi="GHEA Grapalat"/>
        </w:rPr>
        <w:t>о</w:t>
      </w:r>
      <w:r w:rsidR="006F5184" w:rsidRPr="009044F1">
        <w:rPr>
          <w:rFonts w:ascii="GHEA Grapalat" w:hAnsi="GHEA Grapalat"/>
        </w:rPr>
        <w:t>к.</w:t>
      </w:r>
      <w:r w:rsidR="00CD5802" w:rsidRPr="00CD5802">
        <w:rPr>
          <w:rFonts w:ascii="GHEA Grapalat" w:hAnsi="GHEA Grapalat"/>
          <w:vertAlign w:val="superscript"/>
        </w:rPr>
        <w:t>9.2</w:t>
      </w:r>
      <w:r w:rsidR="006F5184" w:rsidRPr="009044F1">
        <w:rPr>
          <w:rFonts w:ascii="GHEA Grapalat" w:hAnsi="GHEA Grapalat"/>
        </w:rPr>
        <w:t xml:space="preserve"> </w:t>
      </w:r>
    </w:p>
    <w:p w:rsidR="00FA0EEA" w:rsidRPr="007F263C" w:rsidRDefault="00B04EBE" w:rsidP="00FA0EEA">
      <w:pPr>
        <w:widowControl w:val="0"/>
        <w:tabs>
          <w:tab w:val="left" w:pos="1134"/>
        </w:tabs>
        <w:spacing w:after="160"/>
        <w:ind w:firstLine="567"/>
        <w:jc w:val="both"/>
        <w:rPr>
          <w:rFonts w:ascii="GHEA Grapalat" w:hAnsi="GHEA Grapalat"/>
        </w:rPr>
      </w:pPr>
      <w:r>
        <w:rPr>
          <w:rFonts w:ascii="GHEA Grapalat" w:hAnsi="GHEA Grapalat"/>
        </w:rPr>
        <w:t xml:space="preserve">7.5 </w:t>
      </w:r>
      <w:r w:rsidR="00FA0EEA">
        <w:rPr>
          <w:rFonts w:ascii="GHEA Grapalat" w:hAnsi="GHEA Grapalat"/>
        </w:rPr>
        <w:t xml:space="preserve">Руководитель заказчика </w:t>
      </w:r>
      <w:r w:rsidR="0081784D">
        <w:rPr>
          <w:rFonts w:ascii="GHEA Grapalat" w:hAnsi="GHEA Grapalat"/>
        </w:rPr>
        <w:t xml:space="preserve">в письменной форме </w:t>
      </w:r>
      <w:r w:rsidR="00FA0EEA">
        <w:rPr>
          <w:rFonts w:ascii="GHEA Grapalat" w:hAnsi="GHEA Grapalat"/>
        </w:rPr>
        <w:t xml:space="preserve">представляет требование о выплате обеспечения заявки банку, а в случае обеспечения, представленного в виде наличных денег, </w:t>
      </w:r>
      <w:r w:rsidR="0081784D">
        <w:rPr>
          <w:rFonts w:ascii="GHEA Grapalat" w:hAnsi="GHEA Grapalat"/>
        </w:rPr>
        <w:t>Министерству финансов РА</w:t>
      </w:r>
      <w:r w:rsidR="00FA0EEA">
        <w:rPr>
          <w:rFonts w:ascii="GHEA Grapalat" w:hAnsi="GHEA Grapalat"/>
        </w:rPr>
        <w:t xml:space="preserve"> в течение </w:t>
      </w:r>
      <w:r w:rsidR="0081784D">
        <w:rPr>
          <w:rFonts w:ascii="GHEA Grapalat" w:hAnsi="GHEA Grapalat"/>
        </w:rPr>
        <w:t xml:space="preserve">пяти </w:t>
      </w:r>
      <w:r w:rsidR="00FA0EEA">
        <w:rPr>
          <w:rFonts w:ascii="GHEA Grapalat" w:hAnsi="GHEA Grapalat"/>
        </w:rPr>
        <w:t>рабочих дней, следующих за днем возникновения основания для вылаты обеспечения заявки. Если требование о выплате обеспечения отклоняется банком</w:t>
      </w:r>
      <w:r w:rsidR="003F7952">
        <w:rPr>
          <w:rFonts w:ascii="GHEA Grapalat" w:hAnsi="GHEA Grapalat"/>
        </w:rPr>
        <w:t xml:space="preserve"> или Министерством финансов РА</w:t>
      </w:r>
      <w:r w:rsidR="00FA0EEA">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3F7952">
        <w:rPr>
          <w:rFonts w:ascii="GHEA Grapalat" w:hAnsi="GHEA Grapalat"/>
        </w:rPr>
        <w:t>письменно</w:t>
      </w:r>
      <w:r w:rsidR="00FA0EEA">
        <w:rPr>
          <w:rFonts w:ascii="GHEA Grapalat" w:hAnsi="GHEA Grapalat"/>
        </w:rPr>
        <w:t xml:space="preserve"> в течение двух рабочих дней после получения отказа.</w:t>
      </w:r>
    </w:p>
    <w:p w:rsidR="00FA0EEA" w:rsidRPr="00996C18" w:rsidRDefault="00FA0EEA" w:rsidP="00FA0EEA">
      <w:pPr>
        <w:widowControl w:val="0"/>
        <w:tabs>
          <w:tab w:val="left" w:pos="1134"/>
        </w:tabs>
        <w:spacing w:after="160"/>
        <w:ind w:firstLine="567"/>
        <w:jc w:val="both"/>
        <w:rPr>
          <w:rFonts w:ascii="GHEA Grapalat" w:hAnsi="GHEA Grapalat" w:cs="Sylfaen"/>
        </w:rPr>
      </w:pPr>
      <w:r w:rsidRPr="005E62F0">
        <w:rPr>
          <w:rFonts w:ascii="GHEA Grapalat" w:hAnsi="GHEA Grapalat"/>
        </w:rPr>
        <w:t>7.</w:t>
      </w:r>
      <w:r>
        <w:rPr>
          <w:rFonts w:ascii="GHEA Grapalat" w:hAnsi="GHEA Grapalat"/>
        </w:rPr>
        <w:t>6</w:t>
      </w:r>
      <w:r w:rsidRPr="009569E5">
        <w:rPr>
          <w:rFonts w:ascii="GHEA Grapalat" w:hAnsi="GHEA Grapalat"/>
        </w:rPr>
        <w:t xml:space="preserve"> Заявка участника подлежит отклонению, если в ней отсутствует </w:t>
      </w:r>
      <w:r w:rsidRPr="00264826">
        <w:rPr>
          <w:rFonts w:ascii="GHEA Grapalat" w:hAnsi="GHEA Grapalat"/>
        </w:rPr>
        <w:t>о</w:t>
      </w:r>
      <w:r w:rsidRPr="007C1F83">
        <w:rPr>
          <w:rFonts w:ascii="GHEA Grapalat" w:hAnsi="GHEA Grapalat"/>
        </w:rPr>
        <w:t>беспечение заявки или представленное обеспечение не соответствует требованиям приглашения.</w:t>
      </w:r>
    </w:p>
    <w:p w:rsidR="00CC0E15" w:rsidRPr="00CC0E15" w:rsidRDefault="00CC0E15" w:rsidP="00B46D58">
      <w:pPr>
        <w:widowControl w:val="0"/>
        <w:tabs>
          <w:tab w:val="left" w:pos="1134"/>
        </w:tabs>
        <w:spacing w:after="160"/>
        <w:ind w:firstLine="567"/>
        <w:jc w:val="both"/>
        <w:rPr>
          <w:rFonts w:ascii="GHEA Grapalat" w:hAnsi="GHEA Grapalat" w:cs="Sylfaen"/>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2500D5" w:rsidRPr="002500D5">
        <w:rPr>
          <w:rFonts w:ascii="GHEA Grapalat" w:hAnsi="GHEA Grapalat"/>
          <w:b/>
          <w:sz w:val="24"/>
          <w:szCs w:val="24"/>
        </w:rPr>
        <w:t>Вскрытие заявок произойдет на "</w:t>
      </w:r>
      <w:r w:rsidR="002500D5" w:rsidRPr="00BD39D8">
        <w:rPr>
          <w:rFonts w:ascii="GHEA Grapalat" w:hAnsi="GHEA Grapalat"/>
          <w:b/>
          <w:sz w:val="24"/>
          <w:szCs w:val="24"/>
        </w:rPr>
        <w:t>2</w:t>
      </w:r>
      <w:r w:rsidR="00544673" w:rsidRPr="00BD39D8">
        <w:rPr>
          <w:rFonts w:ascii="GHEA Grapalat" w:hAnsi="GHEA Grapalat"/>
          <w:b/>
          <w:sz w:val="24"/>
          <w:szCs w:val="24"/>
        </w:rPr>
        <w:t>0</w:t>
      </w:r>
      <w:r w:rsidR="000C1200">
        <w:rPr>
          <w:rFonts w:ascii="GHEA Grapalat" w:hAnsi="GHEA Grapalat"/>
          <w:b/>
          <w:sz w:val="24"/>
          <w:szCs w:val="24"/>
        </w:rPr>
        <w:t>"-й день в ""11:00" "</w:t>
      </w:r>
      <w:r w:rsidR="002500D5" w:rsidRPr="002500D5">
        <w:rPr>
          <w:rFonts w:ascii="GHEA Grapalat" w:hAnsi="GHEA Grapalat"/>
          <w:b/>
          <w:sz w:val="24"/>
          <w:szCs w:val="24"/>
        </w:rPr>
        <w:t>со дня опубликования в бюллетене объявления и приглашения на настоящую процедуру. На заседании по вскрытию и оценке заявок</w:t>
      </w:r>
      <w:r w:rsidR="002500D5" w:rsidRPr="00BD39D8">
        <w:rPr>
          <w:rFonts w:ascii="GHEA Grapalat" w:hAnsi="GHEA Grapalat"/>
          <w:sz w:val="24"/>
          <w:szCs w:val="24"/>
        </w:rPr>
        <w:t>.</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 xml:space="preserve">рабочих дней со дня истечения </w:t>
      </w:r>
      <w:r w:rsidR="009A796C" w:rsidRPr="009044F1">
        <w:rPr>
          <w:rFonts w:ascii="GHEA Grapalat" w:hAnsi="GHEA Grapalat"/>
        </w:rPr>
        <w:lastRenderedPageBreak/>
        <w:t>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C8631B" w:rsidRDefault="00745561" w:rsidP="00B46D58">
      <w:pPr>
        <w:widowControl w:val="0"/>
        <w:spacing w:after="160"/>
        <w:ind w:firstLine="567"/>
        <w:jc w:val="both"/>
        <w:rPr>
          <w:rFonts w:ascii="GHEA Grapalat" w:hAnsi="GHEA Grapalat" w:cs="Sylfaen"/>
          <w:b/>
        </w:rPr>
      </w:pPr>
      <w:r w:rsidRPr="009044F1">
        <w:rPr>
          <w:rFonts w:ascii="GHEA Grapalat" w:hAnsi="GHEA Grapalat"/>
        </w:rPr>
        <w:t xml:space="preserve">"Удовлетворительно"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w:t>
      </w:r>
      <w:r w:rsidRPr="00C8631B">
        <w:rPr>
          <w:rFonts w:ascii="GHEA Grapalat" w:hAnsi="GHEA Grapalat"/>
          <w:b/>
        </w:rPr>
        <w:t>При этом, на заседании по вскрытию</w:t>
      </w:r>
      <w:r w:rsidR="00550A62" w:rsidRPr="00C8631B">
        <w:rPr>
          <w:rFonts w:ascii="GHEA Grapalat" w:hAnsi="GHEA Grapalat"/>
          <w:b/>
        </w:rPr>
        <w:t xml:space="preserve"> и оценке </w:t>
      </w:r>
      <w:r w:rsidRPr="00C8631B">
        <w:rPr>
          <w:rFonts w:ascii="GHEA Grapalat" w:hAnsi="GHEA Grapalat"/>
          <w:b/>
        </w:rPr>
        <w:t xml:space="preserve">заявок комиссия отклоняет те заявки, в которых отсутствуют ценовое предложение, </w:t>
      </w:r>
      <w:r w:rsidR="006A4E85" w:rsidRPr="00C8631B">
        <w:rPr>
          <w:rFonts w:ascii="GHEA Grapalat" w:hAnsi="GHEA Grapalat"/>
          <w:b/>
        </w:rPr>
        <w:t xml:space="preserve">и/или обеспечение заявки, или </w:t>
      </w:r>
      <w:r w:rsidRPr="00C8631B">
        <w:rPr>
          <w:rFonts w:ascii="GHEA Grapalat" w:hAnsi="GHEA Grapalat"/>
          <w:b/>
        </w:rPr>
        <w:t>те, которые не соответствуют требованиям приглашения</w:t>
      </w:r>
      <w:r w:rsidR="00550A62" w:rsidRPr="00C8631B">
        <w:rPr>
          <w:rFonts w:ascii="GHEA Grapalat" w:hAnsi="GHEA Grapalat"/>
          <w:b/>
        </w:rPr>
        <w:t>, за исключением случая, установленного пунктом 8.9 части 1 настоящего приглашения</w:t>
      </w:r>
      <w:r w:rsidRPr="00C8631B">
        <w:rPr>
          <w:rFonts w:ascii="GHEA Grapalat" w:hAnsi="GHEA Grapalat"/>
          <w:b/>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w:t>
      </w:r>
      <w:r w:rsidR="00C0278F" w:rsidRPr="009044F1">
        <w:rPr>
          <w:rFonts w:ascii="GHEA Grapalat" w:hAnsi="GHEA Grapalat"/>
          <w:i w:val="0"/>
          <w:sz w:val="24"/>
          <w:szCs w:val="24"/>
        </w:rPr>
        <w:t xml:space="preserve">Если предлагаемые цены представлены в двух или более валютах, они сопоставляются с драмом </w:t>
      </w:r>
      <w:r w:rsidR="00C0278F" w:rsidRPr="00447C65">
        <w:rPr>
          <w:rFonts w:ascii="GHEA Grapalat" w:hAnsi="GHEA Grapalat"/>
          <w:b/>
          <w:i w:val="0"/>
          <w:sz w:val="24"/>
          <w:szCs w:val="24"/>
        </w:rPr>
        <w:t>с драмом Республики Армения по курсу ЦБ  Армении</w:t>
      </w:r>
      <w:r w:rsidR="00C0278F">
        <w:rPr>
          <w:rStyle w:val="FootnoteReference"/>
          <w:rFonts w:ascii="GHEA Grapalat" w:hAnsi="GHEA Grapalat"/>
          <w:i w:val="0"/>
          <w:sz w:val="24"/>
          <w:szCs w:val="24"/>
        </w:rPr>
        <w:t xml:space="preserve"> </w:t>
      </w:r>
      <w:r w:rsidR="003C78D9">
        <w:rPr>
          <w:rStyle w:val="FootnoteReference"/>
          <w:rFonts w:ascii="GHEA Grapalat" w:hAnsi="GHEA Grapalat"/>
          <w:i w:val="0"/>
          <w:sz w:val="24"/>
          <w:szCs w:val="24"/>
        </w:rPr>
        <w:footnoteReference w:customMarkFollows="1" w:id="8"/>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w:t>
      </w:r>
      <w:r w:rsidRPr="009044F1">
        <w:rPr>
          <w:rFonts w:ascii="GHEA Grapalat" w:hAnsi="GHEA Grapalat"/>
          <w:sz w:val="24"/>
          <w:szCs w:val="24"/>
        </w:rPr>
        <w:lastRenderedPageBreak/>
        <w:t>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r w:rsidR="0052468C">
        <w:rPr>
          <w:rFonts w:ascii="GHEA Grapalat" w:hAnsi="GHEA Grapalat"/>
        </w:rPr>
        <w:t>на десятый ден</w:t>
      </w:r>
      <w:r w:rsidR="00C143D2">
        <w:rPr>
          <w:rFonts w:ascii="GHEA Grapalat" w:hAnsi="GHEA Grapalat"/>
        </w:rPr>
        <w:t>ь</w:t>
      </w:r>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FB4847">
      <w:pPr>
        <w:pStyle w:val="ListParagraph"/>
        <w:widowControl w:val="0"/>
        <w:numPr>
          <w:ilvl w:val="0"/>
          <w:numId w:val="8"/>
        </w:numPr>
        <w:ind w:left="0" w:firstLine="284"/>
        <w:contextualSpacing/>
        <w:jc w:val="both"/>
        <w:rPr>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 xml:space="preserve">а по </w:t>
      </w:r>
      <w:r w:rsidR="000A1DB5" w:rsidRPr="00357DB8">
        <w:rPr>
          <w:rFonts w:ascii="GHEA Grapalat" w:hAnsi="GHEA Grapalat"/>
        </w:rPr>
        <w:lastRenderedPageBreak/>
        <w:t>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C20AD3" w:rsidRPr="00637CD2" w:rsidRDefault="006435F5" w:rsidP="00637CD2">
      <w:pPr>
        <w:widowControl w:val="0"/>
        <w:tabs>
          <w:tab w:val="left" w:pos="1134"/>
        </w:tabs>
        <w:ind w:left="-360"/>
        <w:jc w:val="both"/>
        <w:rPr>
          <w:rFonts w:ascii="GHEA Grapalat" w:hAnsi="GHEA Grapalat"/>
        </w:rPr>
      </w:pPr>
      <w:r w:rsidRPr="00637CD2">
        <w:rPr>
          <w:rFonts w:ascii="GHEA Grapalat" w:hAnsi="GHEA Grapalat" w:cs="Sylfaen"/>
        </w:rPr>
        <w:t xml:space="preserve">       </w:t>
      </w:r>
      <w:r w:rsidR="00C20AD3" w:rsidRPr="00637CD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20AD3" w:rsidRPr="00637CD2" w:rsidRDefault="00C20AD3" w:rsidP="00637CD2">
      <w:pPr>
        <w:widowControl w:val="0"/>
        <w:ind w:left="284"/>
        <w:contextualSpacing/>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AC02BA">
        <w:rPr>
          <w:rFonts w:ascii="GHEA Grapalat" w:hAnsi="GHEA Grapalat"/>
          <w:b/>
          <w:sz w:val="24"/>
          <w:szCs w:val="24"/>
        </w:rPr>
        <w:t>Оценка заявок и определение отобранного участника осуществляются по отдельным лотам</w:t>
      </w:r>
      <w:r w:rsidR="00FE2802" w:rsidRPr="00AC02BA">
        <w:rPr>
          <w:rStyle w:val="FootnoteReference"/>
          <w:rFonts w:ascii="GHEA Grapalat" w:hAnsi="GHEA Grapalat"/>
          <w:b/>
          <w:sz w:val="24"/>
          <w:szCs w:val="24"/>
        </w:rPr>
        <w:footnoteReference w:customMarkFollows="1" w:id="9"/>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BodyTextIndent2"/>
        <w:widowControl w:val="0"/>
        <w:spacing w:after="160" w:line="240" w:lineRule="auto"/>
        <w:ind w:left="284" w:firstLine="567"/>
        <w:contextualSpacing/>
        <w:rPr>
          <w:rFonts w:ascii="GHEA Grapalat" w:hAnsi="GHEA Grapalat"/>
          <w:sz w:val="24"/>
          <w:szCs w:val="24"/>
        </w:rPr>
      </w:pPr>
      <w:r w:rsidRPr="00AC02BA">
        <w:rPr>
          <w:rFonts w:ascii="GHEA Grapalat" w:hAnsi="GHEA Grapalat"/>
          <w:b/>
          <w:sz w:val="24"/>
          <w:szCs w:val="24"/>
        </w:rPr>
        <w:t>Период ожидания в случае настоящей процедуры составляет "</w:t>
      </w:r>
      <w:r w:rsidR="00AC02BA" w:rsidRPr="00BD39D8">
        <w:rPr>
          <w:rFonts w:ascii="GHEA Grapalat" w:hAnsi="GHEA Grapalat"/>
          <w:b/>
          <w:sz w:val="24"/>
          <w:szCs w:val="24"/>
        </w:rPr>
        <w:t>10</w:t>
      </w:r>
      <w:r w:rsidRPr="00AC02BA">
        <w:rPr>
          <w:rFonts w:ascii="GHEA Grapalat" w:hAnsi="GHEA Grapalat"/>
          <w:b/>
          <w:sz w:val="24"/>
          <w:szCs w:val="24"/>
        </w:rPr>
        <w:t>" календарных дней. Период ожидания</w:t>
      </w:r>
      <w:r>
        <w:rPr>
          <w:rFonts w:ascii="GHEA Grapalat" w:hAnsi="GHEA Grapalat"/>
          <w:sz w:val="24"/>
          <w:szCs w:val="24"/>
        </w:rPr>
        <w:t>:</w:t>
      </w:r>
    </w:p>
    <w:p w:rsidR="0084513E" w:rsidRPr="00B6749E" w:rsidRDefault="0084513E" w:rsidP="00FB4847">
      <w:pPr>
        <w:pStyle w:val="BodyTextIndent2"/>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FB4847">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D565D" w:rsidRDefault="007D565D" w:rsidP="007D565D">
      <w:pPr>
        <w:rPr>
          <w:rFonts w:ascii="GHEA Grapalat" w:hAnsi="GHEA Grapalat"/>
          <w:b/>
        </w:rPr>
      </w:pPr>
    </w:p>
    <w:p w:rsidR="007D565D" w:rsidRDefault="007D565D" w:rsidP="007D565D">
      <w:pPr>
        <w:rPr>
          <w:rFonts w:ascii="GHEA Grapalat" w:hAnsi="GHEA Grapalat"/>
        </w:rPr>
      </w:pPr>
    </w:p>
    <w:p w:rsidR="000313A6" w:rsidRPr="009044F1" w:rsidRDefault="00AA0AD8" w:rsidP="007D565D">
      <w:pPr>
        <w:jc w:val="center"/>
        <w:rPr>
          <w:rFonts w:ascii="GHEA Grapalat" w:hAnsi="GHEA Grapalat" w:cs="Arial"/>
          <w:b/>
          <w:iCs/>
        </w:rPr>
      </w:pPr>
      <w:r w:rsidRPr="009044F1">
        <w:rPr>
          <w:rFonts w:ascii="GHEA Grapalat" w:hAnsi="GHEA Grapalat"/>
          <w:b/>
        </w:rPr>
        <w:t>9. ЗАКЛЮЧЕНИЕ ДОГОВОРА</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w:t>
      </w:r>
      <w:r w:rsidR="00646B97" w:rsidRPr="005C7E85">
        <w:rPr>
          <w:rFonts w:ascii="GHEA Grapalat" w:hAnsi="GHEA Grapalat"/>
          <w:b/>
          <w:color w:val="000000" w:themeColor="text1"/>
        </w:rPr>
        <w:t xml:space="preserve">в течение 5-и рабочих дней </w:t>
      </w:r>
      <w:r w:rsidR="009D228B" w:rsidRPr="005C7E85">
        <w:rPr>
          <w:rFonts w:ascii="GHEA Grapalat" w:hAnsi="GHEA Grapalat"/>
          <w:b/>
          <w:color w:val="000000" w:themeColor="text1"/>
        </w:rPr>
        <w:t>после</w:t>
      </w:r>
      <w:r w:rsidR="009D228B">
        <w:rPr>
          <w:rFonts w:ascii="GHEA Grapalat" w:hAnsi="GHEA Grapalat"/>
          <w:color w:val="000000" w:themeColor="text1"/>
        </w:rPr>
        <w:t xml:space="preserve">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w:t>
      </w:r>
      <w:r w:rsidR="00646B97" w:rsidRPr="005C7E85">
        <w:rPr>
          <w:rFonts w:ascii="GHEA Grapalat" w:hAnsi="GHEA Grapalat"/>
          <w:b/>
        </w:rPr>
        <w:t>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
    <w:p w:rsidR="00263BCA" w:rsidRDefault="00A6609C" w:rsidP="00801A4F">
      <w:pPr>
        <w:widowControl w:val="0"/>
        <w:tabs>
          <w:tab w:val="left" w:pos="1276"/>
        </w:tabs>
        <w:spacing w:after="160"/>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r w:rsidR="00E70468">
        <w:rPr>
          <w:rFonts w:ascii="GHEA Grapalat" w:hAnsi="GHEA Grapalat"/>
        </w:rPr>
        <w:t>товаров</w:t>
      </w:r>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p>
    <w:p w:rsidR="00263BCA" w:rsidRDefault="00263BCA" w:rsidP="00801A4F">
      <w:pPr>
        <w:widowControl w:val="0"/>
        <w:tabs>
          <w:tab w:val="left" w:pos="1276"/>
        </w:tabs>
        <w:spacing w:after="160"/>
        <w:ind w:firstLine="567"/>
        <w:jc w:val="both"/>
        <w:rPr>
          <w:rFonts w:ascii="GHEA Grapalat" w:hAnsi="GHEA Grapalat"/>
        </w:rPr>
      </w:pPr>
      <w:r w:rsidRPr="00BD39D8">
        <w:rPr>
          <w:rFonts w:ascii="GHEA Grapalat" w:hAnsi="GHEA Grapalat"/>
          <w:b/>
        </w:rPr>
        <w:t>За 1-и 2-й лот о</w:t>
      </w:r>
      <w:r w:rsidRPr="00263BCA">
        <w:rPr>
          <w:rFonts w:ascii="GHEA Grapalat" w:hAnsi="GHEA Grapalat"/>
          <w:b/>
        </w:rPr>
        <w:t>беспечение квалификации представляется</w:t>
      </w:r>
      <w:r w:rsidRPr="00370E40">
        <w:rPr>
          <w:rFonts w:ascii="GHEA Grapalat" w:hAnsi="GHEA Grapalat"/>
        </w:rPr>
        <w:t xml:space="preserve"> в виде</w:t>
      </w:r>
      <w:r>
        <w:rPr>
          <w:rFonts w:ascii="GHEA Grapalat" w:hAnsi="GHEA Grapalat"/>
        </w:rPr>
        <w:t xml:space="preserve"> </w:t>
      </w:r>
      <w:r w:rsidRPr="00174059">
        <w:rPr>
          <w:rFonts w:ascii="GHEA Grapalat" w:hAnsi="GHEA Grapalat"/>
        </w:rPr>
        <w:t>гарантий, предоставленных банками</w:t>
      </w:r>
      <w:r w:rsidRPr="003A60C3">
        <w:rPr>
          <w:rFonts w:ascii="GHEA Grapalat" w:hAnsi="GHEA Grapalat"/>
        </w:rPr>
        <w:t xml:space="preserve"> </w:t>
      </w:r>
      <w:r w:rsidRPr="00174059">
        <w:rPr>
          <w:rFonts w:ascii="GHEA Grapalat" w:hAnsi="GHEA Grapalat"/>
        </w:rPr>
        <w:t>или наличных денег.</w:t>
      </w:r>
      <w:r w:rsidRPr="00370E40">
        <w:rPr>
          <w:rFonts w:ascii="GHEA Grapalat" w:hAnsi="GHEA Grapalat"/>
        </w:rPr>
        <w:t xml:space="preserve"> Причем  обеспечение должно быть действительным как минимум включительно </w:t>
      </w:r>
      <w:r w:rsidRPr="003A60C3">
        <w:rPr>
          <w:rFonts w:ascii="GHEA Grapalat" w:hAnsi="GHEA Grapalat"/>
          <w:b/>
        </w:rPr>
        <w:t xml:space="preserve">до </w:t>
      </w:r>
      <w:r w:rsidRPr="00710204">
        <w:rPr>
          <w:rFonts w:ascii="GHEA Grapalat" w:hAnsi="GHEA Grapalat"/>
          <w:b/>
        </w:rPr>
        <w:t>90</w:t>
      </w:r>
      <w:r w:rsidRPr="003A60C3">
        <w:rPr>
          <w:rFonts w:ascii="GHEA Grapalat" w:hAnsi="GHEA Grapalat"/>
          <w:b/>
        </w:rPr>
        <w:t xml:space="preserve">-го рабочего дня, </w:t>
      </w:r>
      <w:r w:rsidRPr="00B81123">
        <w:rPr>
          <w:rFonts w:ascii="GHEA Grapalat" w:hAnsi="GHEA Grapalat"/>
        </w:rPr>
        <w:t>следующего за днем полного принятия заказчиком результата выполнения контракта</w:t>
      </w:r>
    </w:p>
    <w:p w:rsidR="003D57AD" w:rsidRPr="003D57AD" w:rsidRDefault="00263BCA" w:rsidP="00801A4F">
      <w:pPr>
        <w:widowControl w:val="0"/>
        <w:tabs>
          <w:tab w:val="left" w:pos="1276"/>
        </w:tabs>
        <w:spacing w:after="160"/>
        <w:ind w:firstLine="567"/>
        <w:jc w:val="both"/>
        <w:rPr>
          <w:rFonts w:ascii="GHEA Grapalat" w:hAnsi="GHEA Grapalat"/>
          <w:lang w:val="hy-AM"/>
        </w:rPr>
      </w:pPr>
      <w:r w:rsidRPr="00BD39D8">
        <w:rPr>
          <w:rFonts w:ascii="GHEA Grapalat" w:hAnsi="GHEA Grapalat"/>
          <w:b/>
        </w:rPr>
        <w:t>За 3-й лот о</w:t>
      </w:r>
      <w:r w:rsidRPr="00263BCA">
        <w:rPr>
          <w:rFonts w:ascii="GHEA Grapalat" w:hAnsi="GHEA Grapalat"/>
          <w:b/>
        </w:rPr>
        <w:t>беспечение</w:t>
      </w:r>
      <w:r w:rsidR="003D57AD" w:rsidRPr="00263BCA">
        <w:rPr>
          <w:rFonts w:ascii="GHEA Grapalat" w:hAnsi="GHEA Grapalat"/>
          <w:b/>
        </w:rPr>
        <w:t xml:space="preserve"> квалификации представляется</w:t>
      </w:r>
      <w:r w:rsidR="003D57AD" w:rsidRPr="00370E40">
        <w:rPr>
          <w:rFonts w:ascii="GHEA Grapalat" w:hAnsi="GHEA Grapalat"/>
        </w:rPr>
        <w:t xml:space="preserve">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Причем  обеспечение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w:t>
      </w:r>
      <w:r w:rsidR="00571E4C" w:rsidRPr="00BF3E44">
        <w:rPr>
          <w:rFonts w:ascii="GHEA Grapalat" w:hAnsi="GHEA Grapalat" w:cs="Sylfaen"/>
        </w:rPr>
        <w:lastRenderedPageBreak/>
        <w:t xml:space="preserve">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FootnoteText"/>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FootnoteText"/>
        <w:jc w:val="both"/>
        <w:rPr>
          <w:rFonts w:asciiTheme="minorHAnsi" w:hAnsiTheme="minorHAnsi"/>
          <w:i/>
        </w:rPr>
      </w:pPr>
      <w:r w:rsidRPr="0052513C">
        <w:rPr>
          <w:rFonts w:asciiTheme="minorHAnsi" w:hAnsiTheme="minorHAnsi"/>
          <w:i/>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или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FootnoteText"/>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FootnoteText"/>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FootnoteText"/>
        <w:jc w:val="both"/>
        <w:rPr>
          <w:rFonts w:asciiTheme="minorHAnsi" w:hAnsiTheme="minorHAnsi"/>
          <w:i/>
          <w:lang w:val="hy-AM"/>
        </w:rPr>
      </w:pPr>
      <w:r w:rsidRPr="00564A46">
        <w:rPr>
          <w:rFonts w:asciiTheme="minorHAnsi" w:hAnsiTheme="minorHAnsi"/>
          <w:i/>
        </w:rPr>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263BCA" w:rsidP="00801A4F">
      <w:pPr>
        <w:widowControl w:val="0"/>
        <w:tabs>
          <w:tab w:val="left" w:pos="1276"/>
        </w:tabs>
        <w:spacing w:after="160"/>
        <w:ind w:firstLine="567"/>
        <w:jc w:val="both"/>
        <w:rPr>
          <w:rFonts w:ascii="GHEA Grapalat" w:hAnsi="GHEA Grapalat"/>
        </w:rPr>
      </w:pPr>
      <w:r w:rsidRPr="00AC2B67">
        <w:rPr>
          <w:rFonts w:ascii="GHEA Grapalat" w:hAnsi="GHEA Grapalat" w:cs="Sylfaen"/>
          <w:b/>
        </w:rPr>
        <w:t>Обеспечение квалификации в виде банковской гарантии отобранный участник представляет согласно приложению 4.1</w:t>
      </w:r>
      <w:r w:rsidR="00801A4F" w:rsidRPr="00801A4F">
        <w:rPr>
          <w:rFonts w:ascii="GHEA Grapalat" w:hAnsi="GHEA Grapalat" w:cs="Sylfaen"/>
        </w:rPr>
        <w:t>.</w:t>
      </w:r>
      <w:r w:rsidR="009A0467">
        <w:rPr>
          <w:rStyle w:val="FootnoteReference"/>
          <w:rFonts w:ascii="GHEA Grapalat" w:hAnsi="GHEA Grapalat"/>
        </w:rPr>
        <w:footnoteReference w:customMarkFollows="1" w:id="10"/>
        <w:t>12</w:t>
      </w:r>
      <w:r w:rsidR="00A6609C" w:rsidRPr="0027573B">
        <w:rPr>
          <w:rFonts w:ascii="GHEA Grapalat" w:hAnsi="GHEA Grapalat"/>
        </w:rPr>
        <w:t xml:space="preserve"> </w:t>
      </w:r>
      <w:r w:rsidR="00853CBA" w:rsidRPr="0027573B">
        <w:rPr>
          <w:rFonts w:ascii="GHEA Grapalat" w:hAnsi="GHEA Grapalat"/>
        </w:rPr>
        <w:t>.</w:t>
      </w:r>
    </w:p>
    <w:p w:rsidR="00AA0D5B" w:rsidRPr="00707948"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xml:space="preserve">, подлежит возврату в случае надлежащего исполнения исполнителем этого соглашения (соглашений) в </w:t>
      </w:r>
      <w:r w:rsidRPr="0014372B">
        <w:rPr>
          <w:rFonts w:ascii="GHEA Grapalat" w:hAnsi="GHEA Grapalat" w:cs="Sylfaen"/>
          <w:lang w:val="hy-AM"/>
        </w:rPr>
        <w:lastRenderedPageBreak/>
        <w:t>полном объеме и полного принятия заказчиком его результата</w:t>
      </w:r>
      <w:r>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263BCA"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263BCA">
        <w:rPr>
          <w:rFonts w:ascii="GHEA Grapalat" w:hAnsi="GHEA Grapalat"/>
          <w:b/>
        </w:rPr>
        <w:t xml:space="preserve">Размер обеспечения договора составляет 10 процентов от цены </w:t>
      </w:r>
      <w:r w:rsidR="00E562C0" w:rsidRPr="00263BCA">
        <w:rPr>
          <w:rFonts w:ascii="GHEA Grapalat" w:hAnsi="GHEA Grapalat"/>
          <w:b/>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p>
    <w:p w:rsidR="00366C4E" w:rsidRDefault="00263BCA" w:rsidP="00B46D58">
      <w:pPr>
        <w:widowControl w:val="0"/>
        <w:tabs>
          <w:tab w:val="left" w:pos="1276"/>
        </w:tabs>
        <w:spacing w:after="160"/>
        <w:ind w:firstLine="567"/>
        <w:jc w:val="both"/>
        <w:rPr>
          <w:rFonts w:ascii="GHEA Grapalat" w:hAnsi="GHEA Grapalat"/>
        </w:rPr>
      </w:pPr>
      <w:r w:rsidRPr="00BD39D8">
        <w:rPr>
          <w:rFonts w:ascii="GHEA Grapalat" w:hAnsi="GHEA Grapalat"/>
          <w:b/>
        </w:rPr>
        <w:t>За 1-и 2-й лот о</w:t>
      </w:r>
      <w:r w:rsidR="001723D6" w:rsidRPr="00263BCA">
        <w:rPr>
          <w:rFonts w:ascii="GHEA Grapalat" w:hAnsi="GHEA Grapalat"/>
          <w:b/>
        </w:rPr>
        <w:t xml:space="preserve">беспечение </w:t>
      </w:r>
      <w:r w:rsidR="00896AAF" w:rsidRPr="00263BCA">
        <w:rPr>
          <w:rFonts w:ascii="GHEA Grapalat" w:hAnsi="GHEA Grapalat"/>
          <w:b/>
        </w:rPr>
        <w:t>договора</w:t>
      </w:r>
      <w:r w:rsidR="001723D6" w:rsidRPr="00263BCA">
        <w:rPr>
          <w:rFonts w:ascii="GHEA Grapalat" w:hAnsi="GHEA Grapalat"/>
          <w:b/>
        </w:rPr>
        <w:t xml:space="preserve"> представляется в </w:t>
      </w:r>
      <w:r w:rsidR="005876A3" w:rsidRPr="00263BCA">
        <w:rPr>
          <w:rFonts w:ascii="GHEA Grapalat" w:hAnsi="GHEA Grapalat"/>
          <w:b/>
        </w:rPr>
        <w:t>виде</w:t>
      </w:r>
      <w:r w:rsidR="001723D6" w:rsidRPr="00263BCA">
        <w:rPr>
          <w:rFonts w:ascii="GHEA Grapalat" w:hAnsi="GHEA Grapalat"/>
          <w:b/>
        </w:rPr>
        <w:t xml:space="preserve"> банковской гарантии (Приложение 5)</w:t>
      </w:r>
      <w:r w:rsidR="00375E5E" w:rsidRPr="00263BCA">
        <w:rPr>
          <w:rFonts w:ascii="GHEA Grapalat" w:hAnsi="GHEA Grapalat"/>
          <w:b/>
        </w:rPr>
        <w:t xml:space="preserve"> или наличных денег</w:t>
      </w:r>
      <w:r w:rsidR="009A0467" w:rsidRPr="00263BCA">
        <w:rPr>
          <w:rStyle w:val="FootnoteReference"/>
          <w:rFonts w:ascii="GHEA Grapalat" w:hAnsi="GHEA Grapalat"/>
          <w:b/>
        </w:rPr>
        <w:footnoteReference w:customMarkFollows="1" w:id="11"/>
        <w:t>13</w:t>
      </w:r>
      <w:r w:rsidR="00375E5E">
        <w:rPr>
          <w:rFonts w:ascii="GHEA Grapalat" w:hAnsi="GHEA Grapalat"/>
        </w:rPr>
        <w:t>.</w:t>
      </w:r>
    </w:p>
    <w:p w:rsidR="00011CAF" w:rsidRPr="00DD52A9" w:rsidRDefault="00011CAF" w:rsidP="00B46D58">
      <w:pPr>
        <w:widowControl w:val="0"/>
        <w:tabs>
          <w:tab w:val="left" w:pos="1276"/>
        </w:tabs>
        <w:spacing w:after="160"/>
        <w:ind w:firstLine="567"/>
        <w:jc w:val="both"/>
        <w:rPr>
          <w:rFonts w:ascii="GHEA Grapalat" w:hAnsi="GHEA Grapalat"/>
          <w:b/>
        </w:rPr>
      </w:pPr>
      <w:r w:rsidRPr="00BD39D8">
        <w:rPr>
          <w:rFonts w:ascii="GHEA Grapalat" w:hAnsi="GHEA Grapalat"/>
          <w:b/>
        </w:rPr>
        <w:t>За 3-й лот о</w:t>
      </w:r>
      <w:r w:rsidRPr="00DD52A9">
        <w:rPr>
          <w:rFonts w:ascii="GHEA Grapalat" w:hAnsi="GHEA Grapalat"/>
          <w:b/>
        </w:rPr>
        <w:t>беспечение договора представляется в одностороннем порядке утвержденного заявления-в виде неустойки (приложение 5.1) или наличных денег</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E43E72">
        <w:rPr>
          <w:rFonts w:ascii="GHEA Grapalat" w:hAnsi="GHEA Grapalat"/>
          <w:b/>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43E72">
        <w:rPr>
          <w:rFonts w:ascii="GHEA Grapalat" w:hAnsi="GHEA Grapalat"/>
          <w:b/>
        </w:rPr>
        <w:t>я квалификации и</w:t>
      </w:r>
      <w:r w:rsidR="0076763C" w:rsidRPr="00E43E72">
        <w:rPr>
          <w:rFonts w:ascii="GHEA Grapalat" w:hAnsi="GHEA Grapalat"/>
          <w:b/>
        </w:rPr>
        <w:t xml:space="preserve"> договора представля</w:t>
      </w:r>
      <w:r w:rsidR="00DE7753" w:rsidRPr="00E43E72">
        <w:rPr>
          <w:rFonts w:ascii="GHEA Grapalat" w:hAnsi="GHEA Grapalat"/>
          <w:b/>
        </w:rPr>
        <w:t>ю</w:t>
      </w:r>
      <w:r w:rsidR="0076763C" w:rsidRPr="00E43E72">
        <w:rPr>
          <w:rFonts w:ascii="GHEA Grapalat" w:hAnsi="GHEA Grapalat"/>
          <w:b/>
        </w:rPr>
        <w:t>тся</w:t>
      </w:r>
      <w:r w:rsidR="00180134" w:rsidRPr="00E43E72">
        <w:rPr>
          <w:rFonts w:ascii="GHEA Grapalat" w:hAnsi="GHEA Grapalat"/>
          <w:b/>
        </w:rPr>
        <w:t xml:space="preserve"> в виде заключенного в одностороннем порядке </w:t>
      </w:r>
      <w:r w:rsidR="00A9694C" w:rsidRPr="00E43E72">
        <w:rPr>
          <w:rFonts w:ascii="GHEA Grapalat" w:hAnsi="GHEA Grapalat"/>
          <w:b/>
        </w:rPr>
        <w:t>за</w:t>
      </w:r>
      <w:r w:rsidR="00180134" w:rsidRPr="00E43E72">
        <w:rPr>
          <w:rFonts w:ascii="GHEA Grapalat" w:hAnsi="GHEA Grapalat"/>
          <w:b/>
        </w:rPr>
        <w:t>явления - в виде неустойки или наличных денег</w:t>
      </w:r>
      <w:r w:rsidR="006D7219" w:rsidRPr="00E43E72">
        <w:rPr>
          <w:rFonts w:ascii="GHEA Grapalat" w:hAnsi="GHEA Grapalat"/>
          <w:b/>
        </w:rPr>
        <w:t>. Если на момент возникновения правомочия по заключению договора</w:t>
      </w:r>
      <w:r w:rsidR="00E01672" w:rsidRPr="00E43E72">
        <w:rPr>
          <w:rFonts w:ascii="GHEA Grapalat" w:hAnsi="GHEA Grapalat"/>
          <w:b/>
          <w:lang w:val="hy-AM"/>
        </w:rPr>
        <w:t xml:space="preserve"> </w:t>
      </w:r>
      <w:r w:rsidR="00D32092" w:rsidRPr="00E43E72">
        <w:rPr>
          <w:rFonts w:ascii="GHEA Grapalat" w:hAnsi="GHEA Grapalat" w:cs="Sylfaen"/>
          <w:b/>
        </w:rPr>
        <w:t xml:space="preserve">предусмотренные финансовые средства превышают </w:t>
      </w:r>
      <w:r w:rsidR="00E01672" w:rsidRPr="00E43E72">
        <w:rPr>
          <w:rFonts w:ascii="GHEA Grapalat" w:hAnsi="GHEA Grapalat" w:cs="Sylfaen"/>
          <w:b/>
          <w:lang w:val="hy-AM"/>
        </w:rPr>
        <w:t>25</w:t>
      </w:r>
      <w:r w:rsidR="00D32092" w:rsidRPr="00E43E72">
        <w:rPr>
          <w:rFonts w:ascii="GHEA Grapalat" w:hAnsi="GHEA Grapalat" w:cs="Sylfaen"/>
          <w:b/>
        </w:rPr>
        <w:t xml:space="preserve"> млн. драмов, однако для полного выполнения договора и в дальнейшем требуются финансовые средства, то обеспечени</w:t>
      </w:r>
      <w:r w:rsidR="00F66146" w:rsidRPr="00E43E72">
        <w:rPr>
          <w:rFonts w:ascii="GHEA Grapalat" w:hAnsi="GHEA Grapalat" w:cs="Sylfaen"/>
          <w:b/>
        </w:rPr>
        <w:t>я квалификации и</w:t>
      </w:r>
      <w:r w:rsidR="00D32092" w:rsidRPr="00E43E72">
        <w:rPr>
          <w:rFonts w:ascii="GHEA Grapalat" w:hAnsi="GHEA Grapalat" w:cs="Sylfaen"/>
          <w:b/>
        </w:rPr>
        <w:t xml:space="preserve"> договора, по части выделенных финансовых средств, представляется в виде </w:t>
      </w:r>
      <w:r w:rsidR="00817C86" w:rsidRPr="00E43E72">
        <w:rPr>
          <w:rFonts w:ascii="GHEA Grapalat" w:hAnsi="GHEA Grapalat" w:cs="Sylfaen"/>
          <w:b/>
        </w:rPr>
        <w:t xml:space="preserve">банковской </w:t>
      </w:r>
      <w:r w:rsidR="00D32092" w:rsidRPr="00E43E72">
        <w:rPr>
          <w:rFonts w:ascii="GHEA Grapalat" w:hAnsi="GHEA Grapalat" w:cs="Sylfaen"/>
          <w:b/>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 xml:space="preserve">заключенный договор расторгается по части какого-либо лота вследствие его неисполнения или </w:t>
      </w:r>
      <w:r w:rsidR="00125AA6" w:rsidRPr="009044F1">
        <w:rPr>
          <w:rFonts w:ascii="GHEA Grapalat" w:hAnsi="GHEA Grapalat"/>
        </w:rPr>
        <w:lastRenderedPageBreak/>
        <w:t>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или Министерством Финансов РА</w:t>
      </w:r>
      <w:r w:rsidR="00091C48" w:rsidRPr="00C87B61">
        <w:t xml:space="preserve"> </w:t>
      </w:r>
      <w:r w:rsidRPr="00C87B61">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за днем возникновения основания возврата обеспечения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43E72" w:rsidRPr="009044F1">
        <w:rPr>
          <w:rFonts w:ascii="GHEA Grapalat" w:hAnsi="GHEA Grapalat"/>
        </w:rPr>
        <w:t>прекращается потребность в закупке. 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w:t>
      </w:r>
      <w:r w:rsidR="00E43E72" w:rsidRPr="00BD39D8">
        <w:rPr>
          <w:rFonts w:ascii="GHEA Grapalat" w:hAnsi="GHEA Grapalat"/>
        </w:rPr>
        <w:t xml:space="preserve"> </w:t>
      </w:r>
      <w:r w:rsidR="00E43E72" w:rsidRPr="009044F1">
        <w:rPr>
          <w:rFonts w:ascii="GHEA Grapalat" w:hAnsi="GHEA Grapalat"/>
        </w:rPr>
        <w:t>управление</w:t>
      </w:r>
      <w:r w:rsidR="00E43E72">
        <w:rPr>
          <w:rStyle w:val="FootnoteReference"/>
          <w:rFonts w:ascii="GHEA Grapalat" w:hAnsi="GHEA Grapalat"/>
        </w:rPr>
        <w:t xml:space="preserve"> </w:t>
      </w:r>
      <w:r w:rsidR="0027573B">
        <w:rPr>
          <w:rStyle w:val="FootnoteReference"/>
          <w:rFonts w:ascii="GHEA Grapalat" w:hAnsi="GHEA Grapalat"/>
        </w:rPr>
        <w:footnoteReference w:customMarkFollows="1" w:id="12"/>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w:t>
      </w:r>
      <w:r w:rsidRPr="00570BBD">
        <w:rPr>
          <w:rFonts w:ascii="GHEA Grapalat" w:hAnsi="GHEA Grapalat"/>
        </w:rPr>
        <w:lastRenderedPageBreak/>
        <w:t>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3"/>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008D1D37" w:rsidRPr="00BD39D8">
        <w:rPr>
          <w:rFonts w:ascii="GHEA Grapalat" w:hAnsi="GHEA Grapalat"/>
          <w:b/>
        </w:rPr>
        <w:t xml:space="preserve">За 1-й и 2-й лот </w:t>
      </w:r>
      <w:r w:rsidRPr="008D1D37">
        <w:rPr>
          <w:rFonts w:ascii="GHEA Grapalat" w:hAnsi="GHEA Grapalat"/>
          <w:b/>
        </w:rPr>
        <w:t>обеспечение заявки, которое представляется в форме наличных денег или банковской гарантии</w:t>
      </w:r>
      <w:r w:rsidR="00FC016A" w:rsidRPr="008D1D37">
        <w:rPr>
          <w:rFonts w:ascii="GHEA Grapalat" w:hAnsi="GHEA Grapalat"/>
          <w:b/>
        </w:rPr>
        <w:t xml:space="preserve"> (Приложению №3)</w:t>
      </w:r>
      <w:r w:rsidRPr="008D1D37">
        <w:rPr>
          <w:rFonts w:ascii="GHEA Grapalat" w:hAnsi="GHEA Grapalat"/>
          <w:b/>
        </w:rPr>
        <w:t>; При этом заявкой представляется оригинал документа, удостоверяющего оплату наличных денег, или оригинал банковской гарантии</w:t>
      </w:r>
      <w:r w:rsidRPr="00B138F3">
        <w:rPr>
          <w:rFonts w:ascii="GHEA Grapalat" w:hAnsi="GHEA Grapalat"/>
        </w:rPr>
        <w:t>.</w:t>
      </w:r>
      <w:r w:rsidR="0036524F">
        <w:rPr>
          <w:rFonts w:ascii="GHEA Grapalat" w:hAnsi="GHEA Grapalat"/>
        </w:rPr>
        <w:t xml:space="preserve"> </w:t>
      </w:r>
      <w:r w:rsidR="00761A4D" w:rsidRPr="00B138F3">
        <w:rPr>
          <w:rStyle w:val="FootnoteReference"/>
          <w:rFonts w:ascii="GHEA Grapalat" w:hAnsi="GHEA Grapalat"/>
        </w:rPr>
        <w:footnoteReference w:customMarkFollows="1" w:id="14"/>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8D1D37" w:rsidRPr="00BD39D8">
        <w:rPr>
          <w:rFonts w:ascii="GHEA Grapalat" w:hAnsi="GHEA Grapalat"/>
        </w:rPr>
        <w:t xml:space="preserve">2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5F2237" w:rsidP="008937EA">
      <w:pPr>
        <w:widowControl w:val="0"/>
        <w:tabs>
          <w:tab w:val="left" w:pos="1134"/>
        </w:tabs>
        <w:spacing w:after="160"/>
        <w:ind w:firstLine="567"/>
        <w:jc w:val="both"/>
        <w:rPr>
          <w:rFonts w:ascii="GHEA Grapalat" w:hAnsi="GHEA Grapalat"/>
        </w:rPr>
      </w:pPr>
      <w:r>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4.1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7B37B7"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Default="00654E19"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Default="008D1D37" w:rsidP="00B46D58">
      <w:pPr>
        <w:pStyle w:val="norm"/>
        <w:widowControl w:val="0"/>
        <w:spacing w:after="160" w:line="240" w:lineRule="auto"/>
        <w:ind w:firstLine="284"/>
        <w:jc w:val="right"/>
        <w:rPr>
          <w:rFonts w:ascii="GHEA Grapalat" w:hAnsi="GHEA Grapalat"/>
          <w:b/>
          <w:sz w:val="24"/>
          <w:szCs w:val="24"/>
        </w:rPr>
      </w:pPr>
    </w:p>
    <w:p w:rsidR="008D1D37" w:rsidRPr="00F677F1" w:rsidRDefault="008D1D37"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7B37B7">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D1D37" w:rsidRPr="00BD39D8" w:rsidRDefault="008D1D37" w:rsidP="007B37B7">
      <w:pPr>
        <w:pStyle w:val="BodyTextIndent3"/>
        <w:widowControl w:val="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w:t>
      </w:r>
      <w:r w:rsidR="003739A6" w:rsidRPr="003739A6">
        <w:rPr>
          <w:rFonts w:ascii="GHEA Grapalat" w:hAnsi="GHEA Grapalat"/>
          <w:u w:val="single"/>
        </w:rPr>
        <w:t xml:space="preserve"> </w:t>
      </w:r>
      <w:r w:rsidR="003739A6" w:rsidRPr="00E272DC">
        <w:rPr>
          <w:rFonts w:ascii="GHEA Grapalat" w:hAnsi="GHEA Grapalat"/>
          <w:u w:val="single"/>
        </w:rPr>
        <w:t>ЗАО “Ергорсвет”</w:t>
      </w:r>
      <w:r>
        <w:rPr>
          <w:rFonts w:ascii="GHEA Grapalat" w:hAnsi="GHEA Grapalat"/>
        </w:rPr>
        <w:t>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1</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3739A6">
      <w:pPr>
        <w:jc w:val="both"/>
        <w:rPr>
          <w:rFonts w:ascii="GHEA Grapalat" w:hAnsi="GHEA Grapalat" w:cs="Sylfaen"/>
          <w:sz w:val="20"/>
          <w:lang w:val="hy-AM"/>
        </w:rPr>
      </w:pPr>
      <w:r w:rsidRPr="004F23CF">
        <w:rPr>
          <w:rFonts w:ascii="GHEA Grapalat" w:hAnsi="GHEA Grapalat"/>
          <w:lang w:val="hy-AM"/>
        </w:rPr>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 xml:space="preserve">1 </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w:t>
      </w:r>
      <w:r w:rsidRPr="00AF791F">
        <w:rPr>
          <w:rFonts w:ascii="GHEA Grapalat" w:hAnsi="GHEA Grapalat"/>
          <w:color w:val="000000" w:themeColor="text1"/>
        </w:rPr>
        <w:lastRenderedPageBreak/>
        <w:t>установленные приглашением  представить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3739A6">
      <w:pPr>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3739A6">
        <w:rPr>
          <w:rFonts w:ascii="GHEA Grapalat" w:hAnsi="GHEA Grapalat"/>
          <w:b/>
        </w:rPr>
        <w:t>ЕГС-</w:t>
      </w:r>
      <w:r w:rsidR="003739A6" w:rsidRPr="00AA05DB">
        <w:rPr>
          <w:rFonts w:ascii="GHEA Grapalat" w:hAnsi="GHEA Grapalat"/>
          <w:b/>
        </w:rPr>
        <w:t>BMAPDzB</w:t>
      </w:r>
      <w:r w:rsidR="003739A6">
        <w:rPr>
          <w:rFonts w:ascii="GHEA Grapalat" w:hAnsi="GHEA Grapalat"/>
          <w:b/>
        </w:rPr>
        <w:t>-</w:t>
      </w:r>
      <w:r w:rsidR="003739A6" w:rsidRPr="00956B41">
        <w:rPr>
          <w:rFonts w:ascii="GHEA Grapalat" w:hAnsi="GHEA Grapalat"/>
          <w:b/>
        </w:rPr>
        <w:t>2</w:t>
      </w:r>
      <w:r w:rsidR="003739A6" w:rsidRPr="00BD39D8">
        <w:rPr>
          <w:rFonts w:ascii="GHEA Grapalat" w:hAnsi="GHEA Grapalat"/>
          <w:b/>
        </w:rPr>
        <w:t>4</w:t>
      </w:r>
      <w:r w:rsidR="003739A6" w:rsidRPr="00077CEB">
        <w:rPr>
          <w:rFonts w:ascii="GHEA Grapalat" w:hAnsi="GHEA Grapalat"/>
          <w:b/>
        </w:rPr>
        <w:t>/</w:t>
      </w:r>
      <w:r w:rsidR="003739A6" w:rsidRPr="00BD39D8">
        <w:rPr>
          <w:rFonts w:ascii="GHEA Grapalat" w:hAnsi="GHEA Grapalat"/>
          <w:b/>
        </w:rPr>
        <w:t>1</w:t>
      </w:r>
    </w:p>
    <w:p w:rsidR="006B3E56" w:rsidRDefault="006B3E56" w:rsidP="00FB4847">
      <w:pPr>
        <w:pStyle w:val="ListParagraph"/>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FB4847">
      <w:pPr>
        <w:pStyle w:val="ListParagraph"/>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r>
        <w:rPr>
          <w:rFonts w:ascii="GHEA Grapalat" w:hAnsi="GHEA Grapalat"/>
        </w:rPr>
        <w:t>Ниже  ------------</w:t>
      </w:r>
      <w:r w:rsidR="009A73EA">
        <w:rPr>
          <w:rFonts w:ascii="GHEA Grapalat" w:hAnsi="GHEA Grapalat"/>
        </w:rPr>
        <w:t>---------------------------</w:t>
      </w:r>
      <w:r>
        <w:rPr>
          <w:rFonts w:ascii="GHEA Grapalat" w:hAnsi="GHEA Grapalat"/>
        </w:rPr>
        <w:t>-</w:t>
      </w:r>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r w:rsidR="00BB6319" w:rsidRPr="006B2B1A">
        <w:rPr>
          <w:rFonts w:ascii="GHEA Grapalat" w:hAnsi="GHEA Grapalat"/>
        </w:rPr>
        <w:t xml:space="preserve">---------------------------------------------------- </w:t>
      </w:r>
      <w:r w:rsidR="006B3E56" w:rsidRPr="009A73EA">
        <w:rPr>
          <w:rStyle w:val="FootnoteReference"/>
          <w:rFonts w:ascii="GHEA Grapalat" w:hAnsi="GHEA Grapalat"/>
          <w:sz w:val="28"/>
          <w:szCs w:val="28"/>
        </w:rPr>
        <w:footnoteReference w:customMarkFollows="1" w:id="15"/>
        <w:t>**</w:t>
      </w:r>
      <w:r>
        <w:rPr>
          <w:rFonts w:ascii="GHEA Grapalat" w:hAnsi="GHEA Grapalat"/>
          <w:sz w:val="28"/>
          <w:szCs w:val="28"/>
        </w:rPr>
        <w:t>.</w:t>
      </w:r>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965EFE" w:rsidRPr="00BD39D8" w:rsidRDefault="00965EFE" w:rsidP="00965EFE">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B577DF" w:rsidRPr="00BD39D8">
        <w:rPr>
          <w:rFonts w:ascii="GHEA Grapalat" w:hAnsi="GHEA Grapalat"/>
          <w:b/>
        </w:rPr>
        <w:t>4</w:t>
      </w:r>
      <w:r w:rsidR="00B577DF" w:rsidRPr="00077CEB">
        <w:rPr>
          <w:rFonts w:ascii="GHEA Grapalat" w:hAnsi="GHEA Grapalat"/>
          <w:b/>
        </w:rPr>
        <w:t>/</w:t>
      </w:r>
      <w:r w:rsidR="00B577DF" w:rsidRPr="00BD39D8">
        <w:rPr>
          <w:rFonts w:ascii="GHEA Grapalat" w:hAnsi="GHEA Grapalat"/>
          <w:b/>
        </w:rPr>
        <w:t xml:space="preserve">1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965EFE" w:rsidRPr="00BD39D8" w:rsidRDefault="00965EFE" w:rsidP="00965EFE">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p>
    <w:p w:rsidR="00F016A2" w:rsidRPr="009A52BE" w:rsidRDefault="00F016A2" w:rsidP="00FB4847">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F016A2" w:rsidRPr="004E2F96"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исполнительного </w:t>
            </w:r>
            <w:r w:rsidRPr="00421E0E">
              <w:rPr>
                <w:rFonts w:ascii="GHEA Grapalat" w:eastAsia="GHEA Grapalat" w:hAnsi="GHEA Grapalat" w:cs="GHEA Grapalat"/>
                <w:color w:val="000000"/>
              </w:rPr>
              <w:lastRenderedPageBreak/>
              <w:t>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lastRenderedPageBreak/>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p>
    <w:p w:rsidR="00F016A2" w:rsidRPr="00CB7DFD"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3919F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3919F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3919F6"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3919F6"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B23852"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3919F6"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rsidR="00F016A2" w:rsidRPr="005600B4"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3919F6"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p>
    <w:p w:rsidR="00F016A2" w:rsidRPr="00FD1EE4" w:rsidRDefault="00F016A2" w:rsidP="00FB4847">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B4847">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xml:space="preserve">, для которого организация является промежуточным </w:t>
            </w:r>
            <w:r w:rsidRPr="00407276">
              <w:rPr>
                <w:rFonts w:ascii="GHEA Grapalat" w:eastAsia="GHEA Grapalat" w:hAnsi="GHEA Grapalat" w:cs="GHEA Grapalat"/>
                <w:color w:val="000000"/>
              </w:rPr>
              <w:lastRenderedPageBreak/>
              <w:t>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FB4847">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FB4847">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FB4847">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p>
    <w:p w:rsidR="00F016A2" w:rsidRPr="00E61782" w:rsidRDefault="00F016A2" w:rsidP="00FB4847">
      <w:pPr>
        <w:pStyle w:val="ListParagraph"/>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FB4847">
      <w:pPr>
        <w:pStyle w:val="ListParagraph"/>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FB4847">
      <w:pPr>
        <w:pStyle w:val="ListParagraph"/>
        <w:numPr>
          <w:ilvl w:val="0"/>
          <w:numId w:val="4"/>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FB4847">
      <w:pPr>
        <w:pStyle w:val="ListParagraph"/>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FB4847">
      <w:pPr>
        <w:pStyle w:val="ListParagraph"/>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w:t>
      </w:r>
      <w:r w:rsidRPr="000306ED">
        <w:rPr>
          <w:rFonts w:ascii="GHEA Grapalat" w:hAnsi="GHEA Grapalat"/>
        </w:rPr>
        <w:lastRenderedPageBreak/>
        <w:t>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FB4847">
      <w:pPr>
        <w:pStyle w:val="ListParagraph"/>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B4847">
      <w:pPr>
        <w:pStyle w:val="ListParagraph"/>
        <w:numPr>
          <w:ilvl w:val="0"/>
          <w:numId w:val="3"/>
        </w:numPr>
        <w:spacing w:after="200" w:line="360" w:lineRule="auto"/>
        <w:ind w:left="0"/>
        <w:contextualSpacing/>
        <w:jc w:val="both"/>
        <w:rPr>
          <w:rFonts w:ascii="GHEA Grapalat" w:hAnsi="GHEA Grapalat"/>
        </w:rPr>
      </w:pPr>
      <w:r w:rsidRPr="000306ED">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B4847">
      <w:pPr>
        <w:pStyle w:val="ListParagraph"/>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w:t>
      </w:r>
      <w:r w:rsidRPr="000306ED">
        <w:rPr>
          <w:rFonts w:ascii="GHEA Grapalat" w:hAnsi="GHEA Grapalat"/>
        </w:rPr>
        <w:lastRenderedPageBreak/>
        <w:t xml:space="preserve">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0306ED">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0306ED">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577DF">
        <w:rPr>
          <w:rFonts w:ascii="GHEA Grapalat" w:hAnsi="GHEA Grapalat"/>
          <w:b/>
        </w:rPr>
        <w:t>ЕГС-</w:t>
      </w:r>
      <w:r w:rsidR="00B577DF" w:rsidRPr="00AA05DB">
        <w:rPr>
          <w:rFonts w:ascii="GHEA Grapalat" w:hAnsi="GHEA Grapalat"/>
          <w:b/>
        </w:rPr>
        <w:t>BMAPDzB</w:t>
      </w:r>
      <w:r w:rsidR="00B577DF">
        <w:rPr>
          <w:rFonts w:ascii="GHEA Grapalat" w:hAnsi="GHEA Grapalat"/>
          <w:b/>
        </w:rPr>
        <w:t>-</w:t>
      </w:r>
      <w:r w:rsidR="00B577DF" w:rsidRPr="00956B41">
        <w:rPr>
          <w:rFonts w:ascii="GHEA Grapalat" w:hAnsi="GHEA Grapalat"/>
          <w:b/>
        </w:rPr>
        <w:t>2</w:t>
      </w:r>
      <w:r w:rsidR="00B577DF" w:rsidRPr="00BD39D8">
        <w:rPr>
          <w:rFonts w:ascii="GHEA Grapalat" w:hAnsi="GHEA Grapalat"/>
          <w:b/>
        </w:rPr>
        <w:t>4</w:t>
      </w:r>
      <w:r w:rsidR="00B577DF" w:rsidRPr="00077CEB">
        <w:rPr>
          <w:rFonts w:ascii="GHEA Grapalat" w:hAnsi="GHEA Grapalat"/>
          <w:b/>
        </w:rPr>
        <w:t>/</w:t>
      </w:r>
      <w:r w:rsidR="00B577DF" w:rsidRPr="00BD39D8">
        <w:rPr>
          <w:rFonts w:ascii="GHEA Grapalat" w:hAnsi="GHEA Grapalat"/>
          <w:b/>
        </w:rPr>
        <w:t>1,</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6"/>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B2572B" w:rsidRPr="00B138F3" w:rsidRDefault="00B2572B" w:rsidP="00B46D58">
      <w:pPr>
        <w:widowControl w:val="0"/>
        <w:spacing w:after="160"/>
        <w:ind w:firstLine="567"/>
        <w:jc w:val="right"/>
        <w:rPr>
          <w:rFonts w:ascii="GHEA Grapalat" w:hAnsi="GHEA Grapalat" w:cs="Arial"/>
          <w:b/>
        </w:rPr>
      </w:pPr>
      <w:r w:rsidRPr="00B138F3">
        <w:rPr>
          <w:rFonts w:ascii="GHEA Grapalat" w:hAnsi="GHEA Grapalat"/>
          <w:b/>
        </w:rPr>
        <w:lastRenderedPageBreak/>
        <w:t xml:space="preserve">Приложение № </w:t>
      </w:r>
      <w:r w:rsidR="001F7821" w:rsidRPr="00B138F3">
        <w:rPr>
          <w:rFonts w:ascii="GHEA Grapalat" w:hAnsi="GHEA Grapalat"/>
          <w:b/>
        </w:rPr>
        <w:t>3</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742F7B" w:rsidRPr="00B138F3" w:rsidRDefault="00742F7B" w:rsidP="00742F7B">
      <w:pPr>
        <w:pStyle w:val="BodyTextIndent3"/>
        <w:widowControl w:val="0"/>
        <w:spacing w:after="160" w:line="240" w:lineRule="auto"/>
        <w:jc w:val="center"/>
        <w:rPr>
          <w:rFonts w:ascii="GHEA Grapalat" w:hAnsi="GHEA Grapalat"/>
          <w:sz w:val="24"/>
          <w:szCs w:val="24"/>
        </w:rPr>
      </w:pPr>
      <w:r w:rsidRPr="00B138F3">
        <w:rPr>
          <w:rFonts w:ascii="GHEA Grapalat" w:hAnsi="GHEA Grapalat"/>
          <w:sz w:val="24"/>
          <w:szCs w:val="24"/>
        </w:rPr>
        <w:t xml:space="preserve"> </w:t>
      </w:r>
    </w:p>
    <w:p w:rsidR="00B2572B" w:rsidRPr="00B138F3" w:rsidRDefault="00742F7B" w:rsidP="00742F7B">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rsidR="000E5A91" w:rsidRPr="00B138F3" w:rsidRDefault="000E5A91" w:rsidP="000E5A91">
      <w:pPr>
        <w:widowControl w:val="0"/>
        <w:spacing w:after="160"/>
        <w:ind w:left="567" w:right="565"/>
        <w:jc w:val="center"/>
        <w:rPr>
          <w:rFonts w:ascii="GHEA Grapalat" w:hAnsi="GHEA Grapalat"/>
          <w:b/>
        </w:rPr>
      </w:pPr>
    </w:p>
    <w:p w:rsidR="00BF7253" w:rsidRPr="00B138F3" w:rsidRDefault="00BF7253" w:rsidP="00BF7253">
      <w:pPr>
        <w:pStyle w:val="NormalWeb"/>
        <w:shd w:val="clear" w:color="auto" w:fill="FFFFFF"/>
        <w:spacing w:before="0" w:beforeAutospacing="0" w:after="0" w:afterAutospacing="0" w:line="276" w:lineRule="auto"/>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B577DF" w:rsidRPr="00BD39D8">
        <w:rPr>
          <w:rFonts w:ascii="GHEA Grapalat" w:hAnsi="GHEA Grapalat"/>
          <w:u w:val="single"/>
        </w:rPr>
        <w:t>4</w:t>
      </w:r>
      <w:r w:rsidR="00B577DF" w:rsidRPr="001471D8">
        <w:rPr>
          <w:rFonts w:ascii="GHEA Grapalat" w:hAnsi="GHEA Grapalat"/>
          <w:u w:val="single"/>
        </w:rPr>
        <w:t>/</w:t>
      </w:r>
      <w:r w:rsidR="00B577DF" w:rsidRPr="00BD39D8">
        <w:rPr>
          <w:rFonts w:ascii="GHEA Grapalat" w:hAnsi="GHEA Grapalat"/>
          <w:u w:val="single"/>
        </w:rPr>
        <w:t>1</w:t>
      </w:r>
      <w:r w:rsidRPr="00B138F3">
        <w:rPr>
          <w:rFonts w:ascii="GHEA Grapalat" w:eastAsiaTheme="minorHAnsi" w:hAnsi="GHEA Grapalat" w:cstheme="minorBidi"/>
          <w:sz w:val="18"/>
          <w:szCs w:val="18"/>
        </w:rPr>
        <w:t>____</w:t>
      </w:r>
      <w:r w:rsidRPr="00B138F3">
        <w:rPr>
          <w:rFonts w:ascii="GHEA Grapalat" w:eastAsiaTheme="minorHAnsi" w:hAnsi="GHEA Grapalat" w:cstheme="minorBidi"/>
          <w:bCs/>
        </w:rPr>
        <w:t xml:space="preserve"> организованной</w:t>
      </w:r>
    </w:p>
    <w:p w:rsidR="00BF7253" w:rsidRPr="00B138F3" w:rsidRDefault="00BF7253" w:rsidP="00BF7253">
      <w:pPr>
        <w:pStyle w:val="NormalWeb"/>
        <w:shd w:val="clear" w:color="auto" w:fill="FFFFFF"/>
        <w:spacing w:before="0" w:beforeAutospacing="0" w:after="0" w:afterAutospacing="0" w:line="276" w:lineRule="auto"/>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w:t>
      </w:r>
      <w:r w:rsidR="00B577DF" w:rsidRPr="00B577DF">
        <w:rPr>
          <w:rFonts w:ascii="GHEA Grapalat" w:hAnsi="GHEA Grapalat"/>
          <w:sz w:val="22"/>
          <w:u w:val="single"/>
          <w:lang w:eastAsia="en-US" w:bidi="ar-SA"/>
        </w:rPr>
        <w:t xml:space="preserve"> </w:t>
      </w:r>
      <w:r w:rsidR="00B577DF" w:rsidRPr="001471D8">
        <w:rPr>
          <w:rFonts w:ascii="GHEA Grapalat" w:hAnsi="GHEA Grapalat"/>
          <w:sz w:val="22"/>
          <w:u w:val="single"/>
          <w:lang w:eastAsia="en-US" w:bidi="ar-SA"/>
        </w:rPr>
        <w:t>ЗАО “Ергорсвет”</w:t>
      </w:r>
      <w:r w:rsidR="00B577DF" w:rsidRPr="00075E1E">
        <w:rPr>
          <w:rFonts w:ascii="GHEA Grapalat" w:hAnsi="GHEA Grapalat"/>
          <w:sz w:val="22"/>
          <w:lang w:eastAsia="en-US" w:bidi="ar-SA"/>
        </w:rPr>
        <w:t xml:space="preserve"> </w:t>
      </w:r>
      <w:r w:rsidRPr="00B138F3">
        <w:rPr>
          <w:rFonts w:ascii="GHEA Grapalat" w:eastAsiaTheme="minorHAnsi" w:hAnsi="GHEA Grapalat" w:cstheme="minorBidi"/>
          <w:sz w:val="18"/>
          <w:szCs w:val="18"/>
        </w:rPr>
        <w:t>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rsidR="00BF7253" w:rsidRPr="00B138F3" w:rsidRDefault="00BF7253" w:rsidP="00BF7253">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rsidR="00BF7253" w:rsidRPr="00B138F3" w:rsidRDefault="00BF7253" w:rsidP="00BF7253">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045968">
        <w:rPr>
          <w:rFonts w:ascii="GHEA Grapalat" w:eastAsiaTheme="minorHAnsi" w:hAnsi="GHEA Grapalat" w:cstheme="minorBidi"/>
        </w:rPr>
        <w:t>пяти</w:t>
      </w:r>
      <w:r w:rsidRPr="00B138F3">
        <w:rPr>
          <w:rFonts w:ascii="GHEA Grapalat" w:eastAsiaTheme="minorHAnsi" w:hAnsi="GHEA Grapalat" w:cstheme="minorBidi"/>
        </w:rPr>
        <w:t xml:space="preserve"> рабочих дней после получения требования. </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w:t>
      </w:r>
      <w:r w:rsidR="00B577DF">
        <w:rPr>
          <w:rFonts w:ascii="Sylfaen" w:hAnsi="Sylfaen" w:cs="Arial"/>
          <w:sz w:val="22"/>
          <w:szCs w:val="20"/>
          <w:u w:val="single"/>
          <w:lang w:val="hy-AM"/>
        </w:rPr>
        <w:t>1510004597930100</w:t>
      </w:r>
      <w:r w:rsidR="00B577DF">
        <w:rPr>
          <w:rFonts w:ascii="Sylfaen" w:hAnsi="Sylfaen" w:cs="Arial"/>
          <w:sz w:val="22"/>
          <w:szCs w:val="20"/>
          <w:u w:val="single"/>
        </w:rPr>
        <w:t xml:space="preserve"> </w:t>
      </w:r>
      <w:r w:rsidRPr="00B138F3">
        <w:rPr>
          <w:rFonts w:ascii="GHEA Grapalat" w:eastAsiaTheme="minorHAnsi" w:hAnsi="GHEA Grapalat" w:cstheme="minorBidi"/>
        </w:rPr>
        <w:t>__ бенефициара.</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BF7253" w:rsidRPr="00B138F3" w:rsidRDefault="00BF7253" w:rsidP="00BF7253">
      <w:pPr>
        <w:pStyle w:val="NormalWeb"/>
        <w:shd w:val="clear" w:color="auto" w:fill="FFFFFF"/>
        <w:spacing w:before="0" w:beforeAutospacing="0" w:after="0" w:afterAutospacing="0"/>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rsidR="00BF7253" w:rsidRPr="00B138F3" w:rsidRDefault="00BF7253" w:rsidP="00BF7253">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34A9C"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9426DB">
        <w:rPr>
          <w:rFonts w:ascii="GHEA Grapalat" w:eastAsiaTheme="minorHAnsi" w:hAnsi="GHEA Grapalat" w:cstheme="minorBidi"/>
        </w:rPr>
        <w:t xml:space="preserve">с момента выпуска и в силе </w:t>
      </w:r>
      <w:r w:rsidRPr="00B138F3">
        <w:rPr>
          <w:rFonts w:ascii="GHEA Grapalat" w:eastAsiaTheme="minorHAnsi" w:hAnsi="GHEA Grapalat" w:cstheme="minorBidi"/>
        </w:rPr>
        <w:t>девяносто рабочих дней</w:t>
      </w:r>
      <w:r w:rsidR="0056608D" w:rsidRPr="0056608D">
        <w:rPr>
          <w:rFonts w:ascii="GHEA Grapalat" w:eastAsiaTheme="minorHAnsi" w:hAnsi="GHEA Grapalat" w:cstheme="minorBidi"/>
        </w:rPr>
        <w:t>**</w:t>
      </w:r>
      <w:r w:rsidRPr="00B138F3">
        <w:rPr>
          <w:rFonts w:ascii="GHEA Grapalat" w:eastAsiaTheme="minorHAnsi" w:hAnsi="GHEA Grapalat" w:cstheme="minorBidi"/>
        </w:rPr>
        <w:t xml:space="preserve"> со дня </w:t>
      </w:r>
      <w:r w:rsidR="009939C4" w:rsidRPr="00AA4C59">
        <w:rPr>
          <w:rFonts w:ascii="GHEA Grapalat" w:eastAsiaTheme="minorHAnsi" w:hAnsi="GHEA Grapalat" w:cstheme="minorBidi"/>
        </w:rPr>
        <w:t xml:space="preserve">истечения </w:t>
      </w:r>
      <w:r w:rsidR="009939C4">
        <w:rPr>
          <w:rFonts w:ascii="GHEA Grapalat" w:eastAsiaTheme="minorHAnsi" w:hAnsi="GHEA Grapalat" w:cstheme="minorBidi"/>
        </w:rPr>
        <w:t xml:space="preserve">крайнего </w:t>
      </w:r>
      <w:r w:rsidR="009939C4" w:rsidRPr="00AA4C59">
        <w:rPr>
          <w:rFonts w:ascii="GHEA Grapalat" w:eastAsiaTheme="minorHAnsi" w:hAnsi="GHEA Grapalat" w:cstheme="minorBidi"/>
        </w:rPr>
        <w:t xml:space="preserve">срока </w:t>
      </w:r>
      <w:r w:rsidRPr="00B138F3">
        <w:rPr>
          <w:rFonts w:ascii="GHEA Grapalat" w:eastAsiaTheme="minorHAnsi" w:hAnsi="GHEA Grapalat" w:cstheme="minorBidi"/>
        </w:rPr>
        <w:t>подачи принципалом заяв</w:t>
      </w:r>
      <w:r w:rsidR="009939C4">
        <w:rPr>
          <w:rFonts w:ascii="GHEA Grapalat" w:eastAsiaTheme="minorHAnsi" w:hAnsi="GHEA Grapalat" w:cstheme="minorBidi"/>
        </w:rPr>
        <w:t>о</w:t>
      </w:r>
      <w:r w:rsidRPr="00B138F3">
        <w:rPr>
          <w:rFonts w:ascii="GHEA Grapalat" w:eastAsiaTheme="minorHAnsi" w:hAnsi="GHEA Grapalat" w:cstheme="minorBidi"/>
        </w:rPr>
        <w:t xml:space="preserve">к на участие в организованной бенефициаром процедуре закупок под кодом   </w:t>
      </w:r>
    </w:p>
    <w:p w:rsidR="00BF7253" w:rsidRPr="00B138F3" w:rsidRDefault="00BF7253" w:rsidP="00BF7253">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____</w:t>
      </w:r>
      <w:r w:rsidR="00B577DF" w:rsidRPr="00B577DF">
        <w:rPr>
          <w:rFonts w:ascii="GHEA Grapalat" w:hAnsi="GHEA Grapalat"/>
          <w:u w:val="single"/>
        </w:rPr>
        <w:t xml:space="preserve"> </w:t>
      </w:r>
      <w:r w:rsidR="00B577DF" w:rsidRPr="001471D8">
        <w:rPr>
          <w:rFonts w:ascii="GHEA Grapalat" w:hAnsi="GHEA Grapalat"/>
          <w:u w:val="single"/>
        </w:rPr>
        <w:t>ЕГС-BMAPDzB-2</w:t>
      </w:r>
      <w:r w:rsidR="00B577DF" w:rsidRPr="00BD39D8">
        <w:rPr>
          <w:rFonts w:ascii="GHEA Grapalat" w:hAnsi="GHEA Grapalat"/>
          <w:u w:val="single"/>
        </w:rPr>
        <w:t>4</w:t>
      </w:r>
      <w:r w:rsidR="00B577DF" w:rsidRPr="001471D8">
        <w:rPr>
          <w:rFonts w:ascii="GHEA Grapalat" w:hAnsi="GHEA Grapalat"/>
          <w:u w:val="single"/>
        </w:rPr>
        <w:t>/</w:t>
      </w:r>
      <w:r w:rsidR="00B577DF" w:rsidRPr="00BD39D8">
        <w:rPr>
          <w:rFonts w:ascii="GHEA Grapalat" w:hAnsi="GHEA Grapalat"/>
          <w:u w:val="single"/>
        </w:rPr>
        <w:t>1</w:t>
      </w:r>
      <w:r w:rsidRPr="00B138F3">
        <w:rPr>
          <w:rFonts w:ascii="GHEA Grapalat" w:eastAsiaTheme="minorHAnsi" w:hAnsi="GHEA Grapalat" w:cstheme="minorBidi"/>
        </w:rPr>
        <w:t>_______.</w:t>
      </w:r>
    </w:p>
    <w:p w:rsidR="00BF7253" w:rsidRPr="00B138F3" w:rsidRDefault="009426DB" w:rsidP="009939C4">
      <w:pPr>
        <w:pStyle w:val="NormalWeb"/>
        <w:shd w:val="clear" w:color="auto" w:fill="FFFFFF"/>
        <w:ind w:firstLine="374"/>
        <w:contextualSpacing/>
        <w:rPr>
          <w:rFonts w:ascii="GHEA Grapalat" w:eastAsiaTheme="minorHAnsi" w:hAnsi="GHEA Grapalat" w:cstheme="minorBidi"/>
          <w:sz w:val="18"/>
          <w:szCs w:val="18"/>
        </w:rPr>
      </w:pPr>
      <w:r>
        <w:rPr>
          <w:rFonts w:eastAsiaTheme="minorHAnsi" w:cstheme="minorBidi"/>
        </w:rPr>
        <w:t xml:space="preserve">  </w:t>
      </w:r>
      <w:r w:rsidR="00BF7253" w:rsidRPr="00B138F3">
        <w:rPr>
          <w:rFonts w:eastAsiaTheme="minorHAnsi" w:cstheme="minorBidi"/>
        </w:rPr>
        <w:t xml:space="preserve"> </w:t>
      </w:r>
      <w:r w:rsidR="00BF7253" w:rsidRPr="00B138F3">
        <w:rPr>
          <w:rFonts w:ascii="GHEA Grapalat" w:eastAsiaTheme="minorHAnsi" w:hAnsi="GHEA Grapalat" w:cstheme="minorBidi"/>
          <w:sz w:val="18"/>
          <w:szCs w:val="18"/>
        </w:rPr>
        <w:t>код процедуры</w:t>
      </w:r>
    </w:p>
    <w:p w:rsidR="00634B02" w:rsidRDefault="00634B02" w:rsidP="000B27D7">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1F3278">
        <w:rPr>
          <w:rFonts w:ascii="GHEA Grapalat" w:eastAsiaTheme="minorHAnsi" w:hAnsi="GHEA Grapalat" w:cstheme="minorBidi"/>
        </w:rPr>
        <w:t>Информацию о факте предоставления настоящей гарантии</w:t>
      </w:r>
      <w:r w:rsidR="0062057D" w:rsidRPr="001F3278">
        <w:rPr>
          <w:rFonts w:ascii="GHEA Grapalat" w:eastAsiaTheme="minorHAnsi" w:hAnsi="GHEA Grapalat" w:cstheme="minorBidi"/>
        </w:rPr>
        <w:t>- номер гарантии, наименование предоставляющего банка и код, указанный в пункте 1 настоящей гарантии,</w:t>
      </w:r>
      <w:r w:rsidRPr="001F3278">
        <w:rPr>
          <w:rFonts w:ascii="GHEA Grapalat" w:eastAsiaTheme="minorHAnsi" w:hAnsi="GHEA Grapalat" w:cstheme="minorBidi"/>
        </w:rPr>
        <w:t xml:space="preserve"> без указания размера суммы лицо, выдающее гарантию, в день предоставления настоящей </w:t>
      </w:r>
      <w:r w:rsidRPr="00A452CD">
        <w:rPr>
          <w:rFonts w:ascii="GHEA Grapalat" w:eastAsiaTheme="minorHAnsi" w:hAnsi="GHEA Grapalat" w:cstheme="minorBidi"/>
        </w:rPr>
        <w:t>гарантии отправляет с официального адреса электронной почты на адрес электронной почты секретаря оценочной комиссии</w:t>
      </w:r>
      <w:r w:rsidR="000B27D7">
        <w:rPr>
          <w:rFonts w:ascii="GHEA Grapalat" w:eastAsiaTheme="minorHAnsi" w:hAnsi="GHEA Grapalat" w:cstheme="minorBidi"/>
        </w:rPr>
        <w:t xml:space="preserve"> </w:t>
      </w:r>
      <w:r w:rsidR="000B27D7" w:rsidRPr="000B27D7">
        <w:rPr>
          <w:rFonts w:ascii="GHEA Grapalat" w:eastAsiaTheme="minorHAnsi" w:hAnsi="GHEA Grapalat" w:cstheme="minorBidi"/>
        </w:rPr>
        <w:t xml:space="preserve"> </w:t>
      </w:r>
      <w:r w:rsidR="000B27D7">
        <w:rPr>
          <w:rFonts w:ascii="GHEA Grapalat" w:eastAsiaTheme="minorHAnsi" w:hAnsi="GHEA Grapalat" w:cstheme="minorBidi"/>
          <w:lang w:val="en-US"/>
        </w:rPr>
        <w:t>narineabrahamyan</w:t>
      </w:r>
      <w:r w:rsidR="000B27D7" w:rsidRPr="000B27D7">
        <w:rPr>
          <w:rFonts w:ascii="GHEA Grapalat" w:eastAsiaTheme="minorHAnsi" w:hAnsi="GHEA Grapalat" w:cstheme="minorBidi"/>
        </w:rPr>
        <w:t>84@</w:t>
      </w:r>
      <w:r w:rsidR="000B27D7">
        <w:rPr>
          <w:rFonts w:ascii="GHEA Grapalat" w:eastAsiaTheme="minorHAnsi" w:hAnsi="GHEA Grapalat" w:cstheme="minorBidi"/>
          <w:lang w:val="en-US"/>
        </w:rPr>
        <w:t>gmail</w:t>
      </w:r>
      <w:r w:rsidR="000B27D7" w:rsidRPr="000B27D7">
        <w:rPr>
          <w:rFonts w:ascii="GHEA Grapalat" w:eastAsiaTheme="minorHAnsi" w:hAnsi="GHEA Grapalat" w:cstheme="minorBidi"/>
        </w:rPr>
        <w:t>.</w:t>
      </w:r>
      <w:r w:rsidR="000B27D7" w:rsidRPr="000B27D7">
        <w:rPr>
          <w:rFonts w:ascii="GHEA Grapalat" w:eastAsiaTheme="minorHAnsi" w:hAnsi="GHEA Grapalat" w:cstheme="minorBidi"/>
          <w:lang w:val="en-US"/>
        </w:rPr>
        <w:t>com</w:t>
      </w:r>
      <w:r w:rsidR="007531AA" w:rsidRPr="000B27D7">
        <w:rPr>
          <w:rFonts w:ascii="GHEA Grapalat" w:eastAsiaTheme="minorHAnsi" w:hAnsi="GHEA Grapalat" w:cstheme="minorBidi"/>
        </w:rPr>
        <w:t xml:space="preserve">, </w:t>
      </w:r>
      <w:r w:rsidRPr="000B27D7">
        <w:rPr>
          <w:rFonts w:ascii="GHEA Grapalat" w:eastAsiaTheme="minorHAnsi" w:hAnsi="GHEA Grapalat" w:cstheme="minorBidi"/>
        </w:rPr>
        <w:t>который</w:t>
      </w:r>
      <w:r w:rsidRPr="00A452CD">
        <w:rPr>
          <w:rFonts w:ascii="GHEA Grapalat" w:eastAsiaTheme="minorHAnsi" w:hAnsi="GHEA Grapalat" w:cstheme="minorBidi"/>
        </w:rPr>
        <w:t xml:space="preserve"> указан в упомянутом в настоящем пункте приглашении к процедуре закупок.</w:t>
      </w:r>
    </w:p>
    <w:p w:rsidR="00634B02" w:rsidRDefault="00634B02" w:rsidP="00634B02">
      <w:pPr>
        <w:pStyle w:val="NormalWeb"/>
        <w:shd w:val="clear" w:color="auto" w:fill="FFFFFF"/>
        <w:spacing w:before="0" w:beforeAutospacing="0" w:after="0" w:afterAutospacing="0"/>
        <w:ind w:firstLine="375"/>
        <w:jc w:val="both"/>
        <w:rPr>
          <w:rStyle w:val="Strong"/>
          <w:b w:val="0"/>
          <w:bCs w:val="0"/>
          <w:sz w:val="20"/>
          <w:szCs w:val="20"/>
        </w:rPr>
      </w:pPr>
    </w:p>
    <w:p w:rsidR="00BF7253" w:rsidRPr="00842D08"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w:t>
      </w:r>
      <w:r w:rsidR="00842D08" w:rsidRPr="00842D08">
        <w:rPr>
          <w:rFonts w:ascii="GHEA Grapalat" w:eastAsiaTheme="minorHAnsi" w:hAnsi="GHEA Grapalat" w:cstheme="minorBidi"/>
        </w:rPr>
        <w:t>е</w:t>
      </w:r>
      <w:r w:rsidRPr="00B138F3">
        <w:rPr>
          <w:rFonts w:ascii="GHEA Grapalat" w:eastAsiaTheme="minorHAnsi" w:hAnsi="GHEA Grapalat" w:cstheme="minorBidi"/>
        </w:rPr>
        <w:t>тся копия протокола заседания оценочной комиссии об отклонении заявки</w:t>
      </w:r>
      <w:r w:rsidR="00842D08" w:rsidRPr="00842D08">
        <w:rPr>
          <w:rFonts w:ascii="GHEA Grapalat" w:eastAsiaTheme="minorHAnsi" w:hAnsi="GHEA Grapalat" w:cstheme="minorBidi"/>
        </w:rPr>
        <w:t>.</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F7253" w:rsidRPr="00B138F3" w:rsidRDefault="00BF7253" w:rsidP="00BF7253">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BF7253" w:rsidRPr="00B138F3" w:rsidRDefault="00BF7253" w:rsidP="00BF7253">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BF7253" w:rsidRPr="00B138F3" w:rsidRDefault="00BF7253" w:rsidP="00BF7253">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0E5A91" w:rsidRPr="00B138F3" w:rsidRDefault="000E5A91" w:rsidP="00BF7253">
      <w:pPr>
        <w:pStyle w:val="BodyTextIndent"/>
        <w:widowControl w:val="0"/>
        <w:spacing w:after="160" w:line="240" w:lineRule="auto"/>
        <w:rPr>
          <w:rFonts w:ascii="GHEA Grapalat" w:hAnsi="GHEA Grapalat" w:cs="Sylfaen"/>
          <w:i w:val="0"/>
          <w:sz w:val="24"/>
          <w:szCs w:val="24"/>
        </w:rPr>
      </w:pPr>
    </w:p>
    <w:p w:rsidR="00260163" w:rsidRPr="00B138F3" w:rsidRDefault="00260163"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Default="00CF2692" w:rsidP="00B46D58">
      <w:pPr>
        <w:widowControl w:val="0"/>
        <w:spacing w:after="160"/>
        <w:ind w:left="567" w:right="565"/>
        <w:jc w:val="center"/>
        <w:rPr>
          <w:rFonts w:ascii="GHEA Grapalat" w:hAnsi="GHEA Grapalat"/>
          <w:b/>
        </w:rPr>
      </w:pPr>
    </w:p>
    <w:p w:rsidR="00AD055B" w:rsidRDefault="00AD055B" w:rsidP="00B46D58">
      <w:pPr>
        <w:widowControl w:val="0"/>
        <w:spacing w:after="160"/>
        <w:ind w:left="567" w:right="565"/>
        <w:jc w:val="center"/>
        <w:rPr>
          <w:rFonts w:ascii="GHEA Grapalat" w:hAnsi="GHEA Grapalat"/>
          <w:b/>
        </w:rPr>
      </w:pPr>
    </w:p>
    <w:p w:rsidR="00AD055B" w:rsidRPr="00B138F3" w:rsidRDefault="00AD055B"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3E31E5" w:rsidRPr="00B138F3" w:rsidRDefault="003E31E5" w:rsidP="003E31E5">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r w:rsidR="005D6FB8" w:rsidRPr="00182C2E">
        <w:rPr>
          <w:rFonts w:ascii="GHEA Grapalat" w:hAnsi="GHEA Grapalat"/>
          <w:b/>
        </w:rPr>
        <w:t>.</w:t>
      </w:r>
      <w:r>
        <w:rPr>
          <w:rFonts w:ascii="GHEA Grapalat" w:hAnsi="GHEA Grapalat"/>
          <w:b/>
        </w:rPr>
        <w:t>1</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3E31E5" w:rsidRPr="00B138F3" w:rsidRDefault="003E31E5" w:rsidP="003E31E5">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3E31E5" w:rsidRPr="00B138F3" w:rsidRDefault="003E31E5" w:rsidP="003E31E5">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3E31E5" w:rsidRPr="00B138F3"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w:t>
      </w:r>
      <w:r w:rsidRPr="004E7015">
        <w:rPr>
          <w:rFonts w:ascii="GHEA Grapalat" w:eastAsiaTheme="minorHAnsi" w:hAnsi="GHEA Grapalat" w:cstheme="minorBidi"/>
        </w:rPr>
        <w:t>договором (далее-договор)</w:t>
      </w:r>
      <w:r w:rsidRPr="00B138F3">
        <w:rPr>
          <w:rFonts w:ascii="GHEA Grapalat" w:eastAsiaTheme="minorHAnsi" w:hAnsi="GHEA Grapalat" w:cstheme="minorBidi"/>
        </w:rPr>
        <w:t xml:space="preserve">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w:t>
      </w:r>
      <w:r w:rsidR="002D6327">
        <w:rPr>
          <w:rStyle w:val="Strong"/>
          <w:rFonts w:ascii="GHEA Grapalat" w:hAnsi="GHEA Grapalat"/>
          <w:b w:val="0"/>
          <w:sz w:val="18"/>
          <w:szCs w:val="18"/>
          <w:lang w:val="hy-AM"/>
        </w:rPr>
        <w:t xml:space="preserve">                          </w:t>
      </w:r>
      <w:r w:rsidRPr="00B138F3">
        <w:rPr>
          <w:rStyle w:val="Strong"/>
          <w:rFonts w:ascii="GHEA Grapalat" w:hAnsi="GHEA Grapalat"/>
          <w:b w:val="0"/>
          <w:sz w:val="18"/>
          <w:szCs w:val="18"/>
        </w:rPr>
        <w:t>номер заключаемого договора</w:t>
      </w:r>
    </w:p>
    <w:p w:rsidR="003E31E5" w:rsidRPr="00B138F3"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3E31E5" w:rsidRPr="00B138F3"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3E31E5" w:rsidRPr="00B138F3"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3E31E5" w:rsidRPr="00B138F3"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Strong"/>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3E31E5" w:rsidRPr="001A0A3E"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C7FFA">
        <w:rPr>
          <w:rFonts w:ascii="GHEA Grapalat" w:eastAsiaTheme="minorHAnsi" w:hAnsi="GHEA Grapalat" w:cstheme="minorBidi"/>
          <w:sz w:val="18"/>
          <w:szCs w:val="18"/>
        </w:rPr>
        <w:t xml:space="preserve">                                     наименование выдающего гарантию банка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C2217E" w:rsidRPr="003961EF"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340AB0">
        <w:rPr>
          <w:rFonts w:ascii="GHEA Grapalat" w:eastAsiaTheme="minorHAnsi" w:hAnsi="GHEA Grapalat" w:cstheme="minorBidi"/>
        </w:rPr>
        <w:t xml:space="preserve">гарантии) в течение </w:t>
      </w:r>
      <w:r w:rsidR="007857F1">
        <w:rPr>
          <w:rFonts w:ascii="GHEA Grapalat" w:eastAsiaTheme="minorHAnsi" w:hAnsi="GHEA Grapalat" w:cstheme="minorBidi"/>
        </w:rPr>
        <w:t>пяти</w:t>
      </w:r>
      <w:r w:rsidRPr="00340AB0">
        <w:rPr>
          <w:rFonts w:ascii="GHEA Grapalat" w:eastAsiaTheme="minorHAnsi" w:hAnsi="GHEA Grapalat" w:cstheme="minorBidi"/>
        </w:rPr>
        <w:t xml:space="preserve"> рабочих дней после получения требования. </w:t>
      </w:r>
      <w:r w:rsidR="00C2217E" w:rsidRPr="00340AB0">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340AB0">
        <w:rPr>
          <w:rFonts w:ascii="GHEA Grapalat" w:eastAsiaTheme="minorHAnsi" w:hAnsi="GHEA Grapalat" w:cstheme="minorBidi"/>
          <w:lang w:val="hy-AM"/>
        </w:rPr>
        <w:t xml:space="preserve">двухсторонне утвержденного </w:t>
      </w:r>
      <w:r w:rsidR="00C2217E" w:rsidRPr="00340AB0">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340AB0">
        <w:rPr>
          <w:rFonts w:ascii="GHEA Grapalat" w:eastAsiaTheme="minorHAnsi" w:hAnsi="GHEA Grapalat" w:cstheme="minorBidi"/>
          <w:lang w:val="hy-AM"/>
        </w:rPr>
        <w:t xml:space="preserve"> и</w:t>
      </w:r>
      <w:r w:rsidR="00C2217E" w:rsidRPr="00340AB0">
        <w:rPr>
          <w:rFonts w:ascii="GHEA Grapalat" w:eastAsiaTheme="minorHAnsi" w:hAnsi="GHEA Grapalat" w:cstheme="minorBidi"/>
        </w:rPr>
        <w:t xml:space="preserve"> представленн</w:t>
      </w:r>
      <w:r w:rsidR="00C2217E" w:rsidRPr="00340AB0">
        <w:rPr>
          <w:rFonts w:ascii="GHEA Grapalat" w:eastAsiaTheme="minorHAnsi" w:hAnsi="GHEA Grapalat" w:cstheme="minorBidi"/>
          <w:lang w:val="hy-AM"/>
        </w:rPr>
        <w:t>ого принципалом</w:t>
      </w:r>
      <w:r w:rsidR="00C2217E" w:rsidRPr="00340AB0">
        <w:rPr>
          <w:rFonts w:ascii="GHEA Grapalat" w:eastAsiaTheme="minorHAnsi" w:hAnsi="GHEA Grapalat" w:cstheme="minorBidi"/>
        </w:rPr>
        <w:t xml:space="preserve"> лицу давшему гарантию</w:t>
      </w:r>
      <w:r w:rsidR="00240609" w:rsidRPr="00340AB0">
        <w:rPr>
          <w:rFonts w:ascii="GHEA Grapalat" w:eastAsiaTheme="minorHAnsi" w:hAnsi="GHEA Grapalat" w:cstheme="minorBidi"/>
          <w:lang w:val="hy-AM"/>
        </w:rPr>
        <w:t>.</w:t>
      </w:r>
      <w:r w:rsidR="00C2217E" w:rsidRPr="003961EF">
        <w:rPr>
          <w:rFonts w:ascii="GHEA Grapalat" w:eastAsiaTheme="minorHAnsi" w:hAnsi="GHEA Grapalat" w:cstheme="minorBidi"/>
        </w:rPr>
        <w:t xml:space="preserve"> </w:t>
      </w:r>
    </w:p>
    <w:p w:rsidR="003E31E5" w:rsidRPr="00B138F3"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B138F3"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r w:rsidRPr="003870B7">
        <w:rPr>
          <w:rFonts w:ascii="GHEA Grapalat" w:eastAsiaTheme="minorHAnsi" w:hAnsi="GHEA Grapalat" w:cstheme="minorBidi"/>
        </w:rPr>
        <w:t>5. Гарантия действует</w:t>
      </w:r>
      <w:r w:rsidR="00E2296A">
        <w:rPr>
          <w:rFonts w:ascii="GHEA Grapalat" w:eastAsiaTheme="minorHAnsi" w:hAnsi="GHEA Grapalat" w:cstheme="minorBidi"/>
        </w:rPr>
        <w:t xml:space="preserve"> с момента выпуска и в силе  </w:t>
      </w:r>
      <w:r w:rsidRPr="003870B7">
        <w:rPr>
          <w:rFonts w:ascii="GHEA Grapalat" w:eastAsiaTheme="minorHAnsi" w:hAnsi="GHEA Grapalat" w:cstheme="minorBidi"/>
        </w:rPr>
        <w:t xml:space="preserve">со дня вступления в силу договора под кодом N________________________ заключаемого  между  </w:t>
      </w:r>
    </w:p>
    <w:p w:rsidR="001C278A" w:rsidRPr="003870B7" w:rsidRDefault="00E2296A" w:rsidP="001C278A">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1C278A" w:rsidRPr="003870B7">
        <w:rPr>
          <w:rFonts w:ascii="GHEA Grapalat" w:eastAsiaTheme="minorHAnsi" w:hAnsi="GHEA Grapalat" w:cstheme="minorBidi"/>
          <w:sz w:val="18"/>
          <w:szCs w:val="18"/>
        </w:rPr>
        <w:t>номер заключаемого договара</w:t>
      </w:r>
    </w:p>
    <w:p w:rsidR="001C278A" w:rsidRPr="003870B7"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3870B7" w:rsidRDefault="00E2296A" w:rsidP="001C278A">
      <w:pPr>
        <w:pStyle w:val="NormalWeb"/>
        <w:shd w:val="clear" w:color="auto" w:fill="FFFFFF"/>
        <w:contextualSpacing/>
        <w:jc w:val="both"/>
        <w:rPr>
          <w:rFonts w:ascii="GHEA Grapalat" w:eastAsiaTheme="minorHAnsi" w:hAnsi="GHEA Grapalat" w:cstheme="minorBidi"/>
          <w:lang w:val="hy-AM"/>
        </w:rPr>
      </w:pPr>
      <w:r w:rsidRPr="003870B7">
        <w:rPr>
          <w:rFonts w:ascii="GHEA Grapalat" w:eastAsiaTheme="minorHAnsi" w:hAnsi="GHEA Grapalat" w:cstheme="minorBidi"/>
        </w:rPr>
        <w:t xml:space="preserve">бенефициаром и принципалом    </w:t>
      </w:r>
      <w:r w:rsidR="001C278A" w:rsidRPr="003870B7">
        <w:rPr>
          <w:rFonts w:ascii="GHEA Grapalat" w:eastAsiaTheme="minorHAnsi" w:hAnsi="GHEA Grapalat" w:cstheme="minorBidi"/>
        </w:rPr>
        <w:t xml:space="preserve">и  действует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в</w:t>
      </w:r>
      <w:r w:rsidR="001C278A" w:rsidRPr="003870B7">
        <w:rPr>
          <w:rFonts w:ascii="GHEA Grapalat" w:hAnsi="GHEA Grapalat"/>
        </w:rPr>
        <w:t>ключительно</w:t>
      </w:r>
      <w:r w:rsidR="001C278A" w:rsidRPr="003870B7">
        <w:rPr>
          <w:rFonts w:ascii="GHEA Grapalat" w:eastAsiaTheme="minorHAnsi" w:hAnsi="GHEA Grapalat" w:cstheme="minorBidi"/>
        </w:rPr>
        <w:t xml:space="preserve">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девяностого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рабочего </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дня</w:t>
      </w:r>
      <w:r w:rsidR="001C278A" w:rsidRPr="003870B7">
        <w:rPr>
          <w:rFonts w:ascii="GHEA Grapalat" w:eastAsiaTheme="minorHAnsi" w:hAnsi="GHEA Grapalat" w:cstheme="minorBidi"/>
          <w:lang w:val="hy-AM"/>
        </w:rPr>
        <w:t xml:space="preserve">   </w:t>
      </w:r>
      <w:r w:rsidR="001C278A" w:rsidRPr="003870B7">
        <w:rPr>
          <w:rFonts w:ascii="GHEA Grapalat" w:eastAsiaTheme="minorHAnsi" w:hAnsi="GHEA Grapalat" w:cstheme="minorBidi"/>
        </w:rPr>
        <w:t xml:space="preserve">следующего за днем </w:t>
      </w:r>
    </w:p>
    <w:p w:rsidR="001C278A" w:rsidRPr="003870B7"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3870B7" w:rsidRDefault="001C278A" w:rsidP="00B961C7">
      <w:pPr>
        <w:pStyle w:val="NormalWeb"/>
        <w:shd w:val="clear" w:color="auto" w:fill="FFFFFF"/>
        <w:contextualSpacing/>
        <w:jc w:val="center"/>
        <w:rPr>
          <w:rFonts w:eastAsiaTheme="minorHAnsi" w:cstheme="minorBidi"/>
        </w:rPr>
      </w:pPr>
      <w:r w:rsidRPr="003870B7">
        <w:rPr>
          <w:rFonts w:ascii="GHEA Grapalat" w:eastAsiaTheme="minorHAnsi" w:hAnsi="GHEA Grapalat" w:cstheme="minorBidi"/>
          <w:lang w:val="hy-AM"/>
        </w:rPr>
        <w:t>--------------------------------------------------------</w:t>
      </w:r>
      <w:r w:rsidRPr="003870B7">
        <w:rPr>
          <w:rFonts w:ascii="GHEA Grapalat" w:eastAsiaTheme="minorHAnsi" w:hAnsi="GHEA Grapalat" w:cstheme="minorBidi"/>
        </w:rPr>
        <w:t>------------------</w:t>
      </w:r>
      <w:r w:rsidRPr="003870B7">
        <w:rPr>
          <w:rFonts w:ascii="GHEA Grapalat" w:eastAsiaTheme="minorHAnsi" w:hAnsi="GHEA Grapalat" w:cstheme="minorBidi"/>
          <w:lang w:val="hy-AM"/>
        </w:rPr>
        <w:t>----------------------</w:t>
      </w:r>
      <w:r w:rsidRPr="003870B7">
        <w:rPr>
          <w:rFonts w:eastAsiaTheme="minorHAnsi" w:cstheme="minorBidi"/>
        </w:rPr>
        <w:t xml:space="preserve"> </w:t>
      </w:r>
      <w:r w:rsidRPr="003870B7">
        <w:rPr>
          <w:rFonts w:eastAsiaTheme="minorHAnsi" w:cstheme="minorBidi"/>
          <w:lang w:val="hy-AM"/>
        </w:rPr>
        <w:t>.</w:t>
      </w:r>
      <w:r w:rsidRPr="003870B7">
        <w:rPr>
          <w:rFonts w:eastAsiaTheme="minorHAnsi" w:cstheme="minorBidi"/>
        </w:rPr>
        <w:t xml:space="preserve">           </w:t>
      </w:r>
      <w:r w:rsidR="00B961C7" w:rsidRPr="003870B7">
        <w:rPr>
          <w:rFonts w:ascii="GHEA Grapalat" w:hAnsi="GHEA Grapalat"/>
          <w:sz w:val="16"/>
          <w:szCs w:val="16"/>
        </w:rPr>
        <w:t>крайний</w:t>
      </w:r>
      <w:r w:rsidRPr="003870B7">
        <w:rPr>
          <w:rFonts w:ascii="GHEA Grapalat" w:hAnsi="GHEA Grapalat"/>
          <w:sz w:val="16"/>
          <w:szCs w:val="16"/>
        </w:rPr>
        <w:t xml:space="preserve">  срок</w:t>
      </w:r>
      <w:r w:rsidRPr="003870B7">
        <w:rPr>
          <w:rFonts w:ascii="GHEA Grapalat" w:eastAsiaTheme="minorHAnsi" w:hAnsi="GHEA Grapalat" w:cstheme="minorBidi"/>
          <w:sz w:val="16"/>
          <w:szCs w:val="16"/>
        </w:rPr>
        <w:t xml:space="preserve"> поставки товаров</w:t>
      </w:r>
      <w:r w:rsidRPr="003870B7">
        <w:rPr>
          <w:rFonts w:ascii="GHEA Grapalat" w:eastAsiaTheme="minorHAnsi" w:hAnsi="GHEA Grapalat" w:cstheme="minorBidi"/>
          <w:sz w:val="16"/>
          <w:szCs w:val="16"/>
          <w:lang w:val="hy-AM"/>
        </w:rPr>
        <w:t>, предусмотренн</w:t>
      </w:r>
      <w:r w:rsidRPr="003870B7">
        <w:rPr>
          <w:rFonts w:ascii="GHEA Grapalat" w:eastAsiaTheme="minorHAnsi" w:hAnsi="GHEA Grapalat" w:cstheme="minorBidi"/>
          <w:sz w:val="16"/>
          <w:szCs w:val="16"/>
        </w:rPr>
        <w:t xml:space="preserve">ый </w:t>
      </w:r>
      <w:r w:rsidRPr="003870B7">
        <w:rPr>
          <w:rFonts w:ascii="GHEA Grapalat" w:eastAsiaTheme="minorHAnsi" w:hAnsi="GHEA Grapalat" w:cstheme="minorBidi"/>
          <w:sz w:val="16"/>
          <w:szCs w:val="16"/>
          <w:lang w:val="hy-AM"/>
        </w:rPr>
        <w:t>заключаемым договором</w:t>
      </w:r>
    </w:p>
    <w:p w:rsidR="001C278A" w:rsidRPr="003870B7" w:rsidRDefault="001C278A" w:rsidP="001C278A">
      <w:pPr>
        <w:pStyle w:val="NormalWeb"/>
        <w:shd w:val="clear" w:color="auto" w:fill="FFFFFF"/>
        <w:contextualSpacing/>
        <w:jc w:val="both"/>
        <w:rPr>
          <w:rFonts w:ascii="GHEA Grapalat" w:eastAsiaTheme="minorHAnsi" w:hAnsi="GHEA Grapalat" w:cstheme="minorBidi"/>
        </w:rPr>
      </w:pPr>
      <w:r w:rsidRPr="003870B7">
        <w:rPr>
          <w:rFonts w:ascii="GHEA Grapalat" w:eastAsiaTheme="minorHAnsi" w:hAnsi="GHEA Grapalat" w:cstheme="minorBidi"/>
        </w:rPr>
        <w:t>В день предоставления гарантии лицо, выдающее гарантию, с официального адреса</w:t>
      </w:r>
      <w:r w:rsidRPr="003870B7">
        <w:rPr>
          <w:rFonts w:ascii="GHEA Grapalat" w:eastAsiaTheme="minorHAnsi" w:hAnsi="GHEA Grapalat" w:cstheme="minorBidi"/>
          <w:lang w:val="hy-AM"/>
        </w:rPr>
        <w:t xml:space="preserve"> </w:t>
      </w:r>
      <w:r w:rsidRPr="003870B7">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6A338D">
        <w:rPr>
          <w:rFonts w:ascii="GHEA Grapalat" w:eastAsiaTheme="minorHAnsi" w:hAnsi="GHEA Grapalat" w:cstheme="minorBidi"/>
        </w:rPr>
        <w:t xml:space="preserve"> </w:t>
      </w:r>
      <w:hyperlink r:id="rId8" w:history="1">
        <w:r w:rsidR="00AD055B" w:rsidRPr="00681D00">
          <w:rPr>
            <w:rStyle w:val="Hyperlink"/>
            <w:rFonts w:ascii="GHEA Grapalat" w:eastAsiaTheme="minorHAnsi" w:hAnsi="GHEA Grapalat" w:cstheme="minorBidi"/>
            <w:color w:val="auto"/>
            <w:u w:val="none"/>
            <w:lang w:val="en-US"/>
          </w:rPr>
          <w:t>narineabrahamyan</w:t>
        </w:r>
        <w:r w:rsidR="00AD055B" w:rsidRPr="00681D00">
          <w:rPr>
            <w:rStyle w:val="Hyperlink"/>
            <w:rFonts w:ascii="GHEA Grapalat" w:eastAsiaTheme="minorHAnsi" w:hAnsi="GHEA Grapalat" w:cstheme="minorBidi"/>
            <w:color w:val="auto"/>
            <w:u w:val="none"/>
          </w:rPr>
          <w:t>84@</w:t>
        </w:r>
        <w:r w:rsidR="00AD055B" w:rsidRPr="00681D00">
          <w:rPr>
            <w:rStyle w:val="Hyperlink"/>
            <w:rFonts w:ascii="GHEA Grapalat" w:eastAsiaTheme="minorHAnsi" w:hAnsi="GHEA Grapalat" w:cstheme="minorBidi"/>
            <w:color w:val="auto"/>
            <w:u w:val="none"/>
            <w:lang w:val="en-US"/>
          </w:rPr>
          <w:t>gmail</w:t>
        </w:r>
        <w:r w:rsidR="00AD055B" w:rsidRPr="00681D00">
          <w:rPr>
            <w:rStyle w:val="Hyperlink"/>
            <w:rFonts w:ascii="GHEA Grapalat" w:eastAsiaTheme="minorHAnsi" w:hAnsi="GHEA Grapalat" w:cstheme="minorBidi"/>
            <w:color w:val="auto"/>
            <w:u w:val="none"/>
          </w:rPr>
          <w:t>.</w:t>
        </w:r>
        <w:r w:rsidR="00AD055B" w:rsidRPr="00681D00">
          <w:rPr>
            <w:rStyle w:val="Hyperlink"/>
            <w:rFonts w:ascii="GHEA Grapalat" w:eastAsiaTheme="minorHAnsi" w:hAnsi="GHEA Grapalat" w:cstheme="minorBidi"/>
            <w:color w:val="auto"/>
            <w:u w:val="none"/>
            <w:lang w:val="en-US"/>
          </w:rPr>
          <w:t>com</w:t>
        </w:r>
      </w:hyperlink>
      <w:r w:rsidR="00AD055B" w:rsidRPr="00AD055B">
        <w:rPr>
          <w:rFonts w:ascii="GHEA Grapalat" w:eastAsiaTheme="minorHAnsi" w:hAnsi="GHEA Grapalat" w:cstheme="minorBidi"/>
        </w:rPr>
        <w:t xml:space="preserve"> </w:t>
      </w:r>
      <w:r w:rsidRPr="003870B7">
        <w:rPr>
          <w:rFonts w:ascii="GHEA Grapalat" w:eastAsiaTheme="minorHAnsi" w:hAnsi="GHEA Grapalat" w:cstheme="minorBidi"/>
        </w:rPr>
        <w:t>указанный в приглашении к процедуре закупок, организованной под кодом упомянутым в пункте 1 настоящей гарантии</w:t>
      </w:r>
      <w:r w:rsidRPr="003870B7">
        <w:rPr>
          <w:rFonts w:ascii="GHEA Grapalat" w:eastAsiaTheme="minorHAnsi" w:hAnsi="GHEA Grapalat" w:cstheme="minorBidi"/>
          <w:lang w:val="hy-AM"/>
        </w:rPr>
        <w:t>.</w:t>
      </w:r>
      <w:r w:rsidRPr="003870B7">
        <w:rPr>
          <w:rFonts w:ascii="GHEA Grapalat" w:eastAsiaTheme="minorHAnsi" w:hAnsi="GHEA Grapalat" w:cstheme="minorBidi"/>
        </w:rPr>
        <w:t xml:space="preserve"> </w:t>
      </w:r>
    </w:p>
    <w:p w:rsidR="001C278A" w:rsidRPr="003870B7"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B138F3" w:rsidRDefault="003E31E5" w:rsidP="003E31E5">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3E31E5" w:rsidRPr="00B138F3" w:rsidRDefault="003E31E5" w:rsidP="003E31E5">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B87910"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7E5F1D">
        <w:rPr>
          <w:rFonts w:ascii="GHEA Grapalat" w:eastAsiaTheme="minorHAnsi" w:hAnsi="GHEA Grapalat" w:cstheme="minorBidi"/>
        </w:rPr>
        <w:t xml:space="preserve">3) </w:t>
      </w:r>
      <w:r w:rsidR="00240609" w:rsidRPr="007E5F1D">
        <w:rPr>
          <w:rFonts w:ascii="GHEA Grapalat" w:eastAsiaTheme="minorHAnsi" w:hAnsi="GHEA Grapalat" w:cstheme="minorBidi"/>
          <w:lang w:val="hy-AM"/>
        </w:rPr>
        <w:t xml:space="preserve">двухсторонне </w:t>
      </w:r>
      <w:r w:rsidR="00240609" w:rsidRPr="007E5F1D">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7E5F1D">
        <w:rPr>
          <w:rFonts w:ascii="GHEA Grapalat" w:eastAsiaTheme="minorHAnsi" w:hAnsi="GHEA Grapalat" w:cstheme="minorBidi"/>
          <w:lang w:val="hy-AM"/>
        </w:rPr>
        <w:t xml:space="preserve"> </w:t>
      </w:r>
      <w:r w:rsidR="00240609" w:rsidRPr="007E5F1D">
        <w:rPr>
          <w:rFonts w:ascii="GHEA Grapalat" w:eastAsiaTheme="minorHAnsi" w:hAnsi="GHEA Grapalat" w:cstheme="minorBidi"/>
        </w:rPr>
        <w:t>(</w:t>
      </w:r>
      <w:r w:rsidR="00240609" w:rsidRPr="007E5F1D">
        <w:rPr>
          <w:rFonts w:ascii="GHEA Grapalat" w:eastAsiaTheme="minorHAnsi" w:hAnsi="GHEA Grapalat" w:cstheme="minorBidi"/>
          <w:lang w:val="hy-AM"/>
        </w:rPr>
        <w:t>их</w:t>
      </w:r>
      <w:r w:rsidR="00240609" w:rsidRPr="007E5F1D">
        <w:rPr>
          <w:rFonts w:ascii="GHEA Grapalat" w:eastAsiaTheme="minorHAnsi" w:hAnsi="GHEA Grapalat" w:cstheme="minorBidi"/>
        </w:rPr>
        <w:t>) копии.</w:t>
      </w:r>
      <w:r w:rsidR="00240609" w:rsidRPr="00A74B0D">
        <w:rPr>
          <w:rFonts w:ascii="GHEA Grapalat" w:eastAsiaTheme="minorHAnsi" w:hAnsi="GHEA Grapalat" w:cstheme="minorBidi"/>
        </w:rPr>
        <w:t xml:space="preserve"> </w:t>
      </w:r>
    </w:p>
    <w:p w:rsidR="00A11DA5" w:rsidRPr="007A724D"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B138F3"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3E31E5" w:rsidRPr="00B138F3"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B138F3" w:rsidRDefault="003E31E5" w:rsidP="003E31E5">
      <w:pPr>
        <w:widowControl w:val="0"/>
        <w:spacing w:after="160"/>
        <w:ind w:left="567" w:right="565"/>
        <w:jc w:val="center"/>
        <w:rPr>
          <w:rFonts w:ascii="GHEA Grapalat" w:hAnsi="GHEA Grapalat"/>
          <w:b/>
        </w:rPr>
      </w:pPr>
    </w:p>
    <w:p w:rsidR="003E31E5" w:rsidRDefault="003E31E5">
      <w:pPr>
        <w:rPr>
          <w:rFonts w:ascii="GHEA Grapalat" w:hAnsi="GHEA Grapalat"/>
          <w:i/>
          <w:sz w:val="22"/>
          <w:szCs w:val="22"/>
        </w:rPr>
      </w:pPr>
    </w:p>
    <w:p w:rsidR="003D2FE2" w:rsidRPr="00DE2AE3" w:rsidRDefault="00BF3696" w:rsidP="00887264">
      <w:pPr>
        <w:rPr>
          <w:rFonts w:ascii="GHEA Grapalat" w:hAnsi="GHEA Grapalat" w:cs="GHEA Grapalat"/>
          <w:i/>
          <w:sz w:val="22"/>
          <w:szCs w:val="22"/>
        </w:rPr>
      </w:pPr>
      <w:r>
        <w:rPr>
          <w:rFonts w:ascii="GHEA Grapalat" w:hAnsi="GHEA Grapalat"/>
          <w:i/>
          <w:sz w:val="22"/>
          <w:szCs w:val="22"/>
        </w:rPr>
        <w:br w:type="page"/>
      </w:r>
      <w:r w:rsidR="00887264" w:rsidRPr="00BD39D8">
        <w:rPr>
          <w:rFonts w:ascii="GHEA Grapalat" w:hAnsi="GHEA Grapalat"/>
          <w:i/>
          <w:sz w:val="22"/>
          <w:szCs w:val="22"/>
        </w:rPr>
        <w:lastRenderedPageBreak/>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17"/>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2204EF" w:rsidRPr="00B138F3" w:rsidRDefault="003D2FE2" w:rsidP="002204EF">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2204EF" w:rsidRPr="00B138F3">
        <w:rPr>
          <w:rFonts w:ascii="GHEA Grapalat" w:hAnsi="GHEA Grapalat"/>
          <w:spacing w:val="-6"/>
          <w:sz w:val="22"/>
          <w:szCs w:val="22"/>
        </w:rPr>
        <w:t xml:space="preserve">Компания участвует в организованной </w:t>
      </w:r>
      <w:r w:rsidR="002204EF" w:rsidRPr="00075E1E">
        <w:rPr>
          <w:rFonts w:ascii="GHEA Grapalat" w:hAnsi="GHEA Grapalat"/>
          <w:sz w:val="22"/>
          <w:lang w:eastAsia="en-US" w:bidi="ar-SA"/>
        </w:rPr>
        <w:t xml:space="preserve">ЗАО “Ергорсвет” </w:t>
      </w:r>
      <w:r w:rsidR="002204EF" w:rsidRPr="00B138F3">
        <w:rPr>
          <w:rFonts w:ascii="GHEA Grapalat" w:hAnsi="GHEA Grapalat"/>
          <w:spacing w:val="-6"/>
          <w:sz w:val="22"/>
          <w:szCs w:val="22"/>
        </w:rPr>
        <w:t xml:space="preserve">(далее — Заказчик) </w:t>
      </w:r>
    </w:p>
    <w:p w:rsidR="002204EF" w:rsidRPr="00B138F3" w:rsidRDefault="002204EF" w:rsidP="002204E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C90F08">
        <w:rPr>
          <w:rFonts w:ascii="GHEA Grapalat" w:hAnsi="GHEA Grapalat"/>
          <w:b/>
        </w:rPr>
        <w:t>.</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1005B0" w:rsidRPr="00B138F3" w:rsidRDefault="003D2FE2" w:rsidP="00D216AA">
      <w:pPr>
        <w:widowControl w:val="0"/>
        <w:spacing w:after="160"/>
        <w:jc w:val="both"/>
        <w:rPr>
          <w:rFonts w:ascii="GHEA Grapalat" w:hAnsi="GHEA Grapalat"/>
          <w:b/>
        </w:rPr>
      </w:pPr>
      <w:r w:rsidRPr="00B138F3">
        <w:rPr>
          <w:rFonts w:ascii="GHEA Grapalat" w:hAnsi="GHEA Grapalat"/>
          <w:sz w:val="22"/>
          <w:szCs w:val="22"/>
        </w:rPr>
        <w:t>День/месяц/год</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D216AA"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D216AA"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D216AA"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D216AA"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16AA" w:rsidRPr="00201A0E" w:rsidRDefault="00D216AA" w:rsidP="00D216AA">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64C74">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w:t>
      </w:r>
      <w:r w:rsidR="00286D44">
        <w:rPr>
          <w:rFonts w:ascii="GHEA Grapalat" w:eastAsiaTheme="minorHAnsi" w:hAnsi="GHEA Grapalat" w:cstheme="minorBidi"/>
        </w:rPr>
        <w:t xml:space="preserve">с момента выпуска и в силе </w:t>
      </w:r>
      <w:r w:rsidRPr="00665A01">
        <w:rPr>
          <w:rFonts w:ascii="GHEA Grapalat" w:eastAsiaTheme="minorHAnsi" w:hAnsi="GHEA Grapalat" w:cstheme="minorBidi"/>
        </w:rPr>
        <w:t xml:space="preserve">со дня вступления в силу договора N________________________ заключаемого  между  бенефициаром и </w:t>
      </w:r>
    </w:p>
    <w:p w:rsidR="00A944D6" w:rsidRPr="00665A01" w:rsidRDefault="00286D44" w:rsidP="00A944D6">
      <w:pPr>
        <w:pStyle w:val="NormalWeb"/>
        <w:shd w:val="clear" w:color="auto" w:fill="FFFFFF"/>
        <w:ind w:firstLine="374"/>
        <w:contextualSpacing/>
        <w:jc w:val="both"/>
        <w:rPr>
          <w:rFonts w:ascii="GHEA Grapalat" w:eastAsiaTheme="minorHAnsi" w:hAnsi="GHEA Grapalat" w:cstheme="minorBidi"/>
        </w:rPr>
      </w:pPr>
      <w:r>
        <w:rPr>
          <w:rFonts w:ascii="GHEA Grapalat" w:eastAsiaTheme="minorHAnsi" w:hAnsi="GHEA Grapalat" w:cstheme="minorBidi"/>
          <w:sz w:val="18"/>
          <w:szCs w:val="18"/>
        </w:rPr>
        <w:t xml:space="preserve">                  </w:t>
      </w:r>
      <w:r w:rsidR="00A944D6" w:rsidRPr="00665A01">
        <w:rPr>
          <w:rFonts w:ascii="GHEA Grapalat" w:eastAsiaTheme="minorHAnsi" w:hAnsi="GHEA Grapalat" w:cstheme="minorBidi"/>
          <w:sz w:val="18"/>
          <w:szCs w:val="18"/>
        </w:rPr>
        <w:t>номер заключаемого договара</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286D44"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принципалом   </w:t>
      </w:r>
      <w:r w:rsidR="00A944D6" w:rsidRPr="00665A01">
        <w:rPr>
          <w:rFonts w:ascii="GHEA Grapalat" w:eastAsiaTheme="minorHAnsi" w:hAnsi="GHEA Grapalat" w:cstheme="minorBidi"/>
        </w:rPr>
        <w:t xml:space="preserve">и  действует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в</w:t>
      </w:r>
      <w:r w:rsidR="00A944D6" w:rsidRPr="00665A01">
        <w:rPr>
          <w:rFonts w:ascii="GHEA Grapalat" w:hAnsi="GHEA Grapalat"/>
        </w:rPr>
        <w:t>ключительно</w:t>
      </w:r>
      <w:r w:rsidR="00A944D6" w:rsidRPr="00665A01">
        <w:rPr>
          <w:rFonts w:ascii="GHEA Grapalat" w:eastAsiaTheme="minorHAnsi" w:hAnsi="GHEA Grapalat" w:cstheme="minorBidi"/>
        </w:rPr>
        <w:t xml:space="preserve">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девяностого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рабочего </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дня</w:t>
      </w:r>
      <w:r w:rsidR="00A944D6" w:rsidRPr="00665A01">
        <w:rPr>
          <w:rFonts w:ascii="GHEA Grapalat" w:eastAsiaTheme="minorHAnsi" w:hAnsi="GHEA Grapalat" w:cstheme="minorBidi"/>
          <w:lang w:val="hy-AM"/>
        </w:rPr>
        <w:t xml:space="preserve">   </w:t>
      </w:r>
      <w:r w:rsidR="00A944D6"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hyperlink r:id="rId10" w:history="1">
        <w:r w:rsidR="00681D00" w:rsidRPr="00681D00">
          <w:rPr>
            <w:rStyle w:val="Hyperlink"/>
            <w:rFonts w:ascii="GHEA Grapalat" w:eastAsiaTheme="minorHAnsi" w:hAnsi="GHEA Grapalat" w:cstheme="minorBidi"/>
            <w:color w:val="auto"/>
            <w:u w:val="none"/>
            <w:lang w:val="en-US"/>
          </w:rPr>
          <w:t>narineabrahamyan</w:t>
        </w:r>
        <w:r w:rsidR="00681D00" w:rsidRPr="00681D00">
          <w:rPr>
            <w:rStyle w:val="Hyperlink"/>
            <w:rFonts w:ascii="GHEA Grapalat" w:eastAsiaTheme="minorHAnsi" w:hAnsi="GHEA Grapalat" w:cstheme="minorBidi"/>
            <w:color w:val="auto"/>
            <w:u w:val="none"/>
          </w:rPr>
          <w:t>84@</w:t>
        </w:r>
        <w:r w:rsidR="00681D00" w:rsidRPr="00681D00">
          <w:rPr>
            <w:rStyle w:val="Hyperlink"/>
            <w:rFonts w:ascii="GHEA Grapalat" w:eastAsiaTheme="minorHAnsi" w:hAnsi="GHEA Grapalat" w:cstheme="minorBidi"/>
            <w:color w:val="auto"/>
            <w:u w:val="none"/>
            <w:lang w:val="en-US"/>
          </w:rPr>
          <w:t>gmail</w:t>
        </w:r>
        <w:r w:rsidR="00681D00" w:rsidRPr="00681D00">
          <w:rPr>
            <w:rStyle w:val="Hyperlink"/>
            <w:rFonts w:ascii="GHEA Grapalat" w:eastAsiaTheme="minorHAnsi" w:hAnsi="GHEA Grapalat" w:cstheme="minorBidi"/>
            <w:color w:val="auto"/>
            <w:u w:val="none"/>
          </w:rPr>
          <w:t>.</w:t>
        </w:r>
        <w:r w:rsidR="00681D00" w:rsidRPr="00681D00">
          <w:rPr>
            <w:rStyle w:val="Hyperlink"/>
            <w:rFonts w:ascii="GHEA Grapalat" w:eastAsiaTheme="minorHAnsi" w:hAnsi="GHEA Grapalat" w:cstheme="minorBidi"/>
            <w:color w:val="auto"/>
            <w:u w:val="none"/>
            <w:lang w:val="en-US"/>
          </w:rPr>
          <w:t>com</w:t>
        </w:r>
      </w:hyperlink>
      <w:r w:rsidR="00681D00" w:rsidRPr="00681D00">
        <w:rPr>
          <w:rFonts w:ascii="GHEA Grapalat" w:eastAsiaTheme="minorHAnsi" w:hAnsi="GHEA Grapalat" w:cstheme="minorBidi"/>
        </w:rPr>
        <w:t xml:space="preserve"> </w:t>
      </w:r>
      <w:r w:rsidRPr="00665A01">
        <w:rPr>
          <w:rFonts w:ascii="GHEA Grapalat" w:eastAsiaTheme="minorHAnsi" w:hAnsi="GHEA Grapalat" w:cstheme="minorBidi"/>
        </w:rPr>
        <w:t xml:space="preserve">указанный в приглашении к процедуре закупкок,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5B3A59" w:rsidRPr="00B138F3" w:rsidRDefault="005B3A59" w:rsidP="005B3A59">
      <w:pPr>
        <w:pStyle w:val="NormalWeb"/>
        <w:shd w:val="clear" w:color="auto" w:fill="FFFFFF"/>
        <w:spacing w:before="0" w:beforeAutospacing="0" w:after="0" w:afterAutospacing="0"/>
        <w:ind w:firstLine="375"/>
        <w:rPr>
          <w:rStyle w:val="Strong"/>
          <w:rFonts w:ascii="GHEA Grapalat" w:hAnsi="GHEA Grapalat"/>
          <w:b w:val="0"/>
          <w:bCs w:val="0"/>
          <w:sz w:val="20"/>
          <w:szCs w:val="20"/>
        </w:rPr>
      </w:pPr>
    </w:p>
    <w:p w:rsidR="001005B0" w:rsidRPr="00B138F3" w:rsidRDefault="001005B0" w:rsidP="005B3A59">
      <w:pPr>
        <w:widowControl w:val="0"/>
        <w:spacing w:after="160"/>
        <w:ind w:left="567" w:right="565"/>
        <w:jc w:val="both"/>
        <w:rPr>
          <w:rFonts w:ascii="GHEA Grapalat" w:hAnsi="GHEA Grapalat"/>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p>
    <w:p w:rsidR="00681D00" w:rsidRDefault="00681D00">
      <w:pPr>
        <w:rPr>
          <w:rFonts w:ascii="GHEA Grapalat" w:hAnsi="GHEA Grapalat"/>
          <w:i/>
        </w:rPr>
      </w:pPr>
    </w:p>
    <w:p w:rsidR="00681D00" w:rsidRDefault="00681D00">
      <w:pPr>
        <w:rPr>
          <w:rFonts w:ascii="GHEA Grapalat" w:hAnsi="GHEA Grapalat"/>
          <w:i/>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18"/>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317ACC" w:rsidRPr="00B138F3" w:rsidRDefault="000A214C" w:rsidP="00317ACC">
      <w:pPr>
        <w:widowControl w:val="0"/>
        <w:tabs>
          <w:tab w:val="left" w:pos="567"/>
        </w:tabs>
        <w:jc w:val="both"/>
        <w:rPr>
          <w:rFonts w:ascii="GHEA Grapalat" w:hAnsi="GHEA Grapalat" w:cs="GHEA Grapalat"/>
          <w:spacing w:val="-6"/>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17ACC" w:rsidRPr="00B138F3">
        <w:rPr>
          <w:rFonts w:ascii="GHEA Grapalat" w:hAnsi="GHEA Grapalat"/>
          <w:spacing w:val="-6"/>
          <w:sz w:val="22"/>
          <w:szCs w:val="22"/>
        </w:rPr>
        <w:t xml:space="preserve">Компания участвует в организованной </w:t>
      </w:r>
      <w:r w:rsidR="00317ACC" w:rsidRPr="00075E1E">
        <w:rPr>
          <w:rFonts w:ascii="GHEA Grapalat" w:hAnsi="GHEA Grapalat"/>
          <w:sz w:val="22"/>
          <w:lang w:eastAsia="en-US" w:bidi="ar-SA"/>
        </w:rPr>
        <w:t xml:space="preserve">ЗАО “Ергорсвет” </w:t>
      </w:r>
      <w:r w:rsidR="00317ACC" w:rsidRPr="00B138F3">
        <w:rPr>
          <w:rFonts w:ascii="GHEA Grapalat" w:hAnsi="GHEA Grapalat"/>
          <w:spacing w:val="-6"/>
          <w:sz w:val="22"/>
          <w:szCs w:val="22"/>
        </w:rPr>
        <w:t xml:space="preserve">(далее — Заказчик) </w:t>
      </w:r>
    </w:p>
    <w:p w:rsidR="00317ACC" w:rsidRPr="00B138F3" w:rsidRDefault="00317ACC" w:rsidP="00317ACC">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Pr>
          <w:rFonts w:ascii="GHEA Grapalat" w:hAnsi="GHEA Grapalat"/>
          <w:b/>
        </w:rPr>
        <w:t>ЕГС-</w:t>
      </w:r>
      <w:r w:rsidRPr="00AA05DB">
        <w:rPr>
          <w:rFonts w:ascii="GHEA Grapalat" w:hAnsi="GHEA Grapalat"/>
          <w:b/>
        </w:rPr>
        <w:t>BMAPDzB</w:t>
      </w:r>
      <w:r>
        <w:rPr>
          <w:rFonts w:ascii="GHEA Grapalat" w:hAnsi="GHEA Grapalat"/>
          <w:b/>
        </w:rPr>
        <w:t>-</w:t>
      </w:r>
      <w:r w:rsidRPr="00CA1276">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C90F08">
        <w:rPr>
          <w:rFonts w:ascii="GHEA Grapalat" w:hAnsi="GHEA Grapalat"/>
          <w:b/>
        </w:rPr>
        <w:t>.</w:t>
      </w:r>
    </w:p>
    <w:p w:rsidR="000A214C" w:rsidRPr="00B138F3" w:rsidRDefault="000A214C" w:rsidP="00317ACC">
      <w:pPr>
        <w:widowControl w:val="0"/>
        <w:tabs>
          <w:tab w:val="left" w:pos="567"/>
        </w:tabs>
        <w:jc w:val="both"/>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lastRenderedPageBreak/>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9.</w:t>
            </w:r>
            <w:r w:rsidRPr="00201A0E">
              <w:rPr>
                <w:rFonts w:ascii="GHEA Grapalat" w:hAnsi="GHEA Grapalat"/>
              </w:rPr>
              <w:tab/>
              <w:t xml:space="preserve">Наименование или имя, фамилия бенефициара:  </w:t>
            </w:r>
            <w:r w:rsidRPr="004C2B7B">
              <w:rPr>
                <w:rFonts w:ascii="GHEA Grapalat" w:hAnsi="GHEA Grapalat"/>
              </w:rPr>
              <w:t>ЗАО “Ергорсвет”</w:t>
            </w:r>
          </w:p>
        </w:tc>
      </w:tr>
      <w:tr w:rsidR="00317ACC"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10.</w:t>
            </w:r>
            <w:r w:rsidRPr="00201A0E">
              <w:rPr>
                <w:rFonts w:ascii="GHEA Grapalat" w:hAnsi="GHEA Grapalat"/>
              </w:rPr>
              <w:tab/>
              <w:t>НЗОУ бенефициара (не заполняется)</w:t>
            </w:r>
          </w:p>
        </w:tc>
      </w:tr>
      <w:tr w:rsidR="00317ACC"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11.</w:t>
            </w:r>
            <w:r w:rsidRPr="00201A0E">
              <w:rPr>
                <w:rFonts w:ascii="GHEA Grapalat" w:hAnsi="GHEA Grapalat"/>
              </w:rPr>
              <w:tab/>
              <w:t xml:space="preserve">УНН бенефициара:      </w:t>
            </w:r>
            <w:r w:rsidRPr="004C2B7B">
              <w:rPr>
                <w:rFonts w:ascii="GHEA Grapalat" w:hAnsi="GHEA Grapalat"/>
              </w:rPr>
              <w:t>02504913</w:t>
            </w:r>
          </w:p>
        </w:tc>
      </w:tr>
      <w:tr w:rsidR="00317ACC"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12.</w:t>
            </w:r>
            <w:r w:rsidRPr="00201A0E">
              <w:rPr>
                <w:rFonts w:ascii="GHEA Grapalat" w:hAnsi="GHEA Grapalat"/>
              </w:rPr>
              <w:tab/>
              <w:t xml:space="preserve">Обслуживающая бенефициара Финансовая организация (банк):    </w:t>
            </w:r>
            <w:r w:rsidRPr="004C2B7B">
              <w:rPr>
                <w:rFonts w:ascii="GHEA Grapalat" w:hAnsi="GHEA Grapalat"/>
              </w:rPr>
              <w:t xml:space="preserve">АРАРАТБАНК </w:t>
            </w:r>
            <w:r w:rsidRPr="00201A0E">
              <w:rPr>
                <w:rFonts w:ascii="GHEA Grapalat" w:hAnsi="GHEA Grapalat"/>
              </w:rPr>
              <w:t xml:space="preserve"> </w:t>
            </w:r>
            <w:r w:rsidRPr="004C2B7B">
              <w:rPr>
                <w:rFonts w:ascii="GHEA Grapalat" w:hAnsi="GHEA Grapalat"/>
              </w:rPr>
              <w:t>ОАО</w:t>
            </w:r>
          </w:p>
        </w:tc>
      </w:tr>
      <w:tr w:rsidR="00317ACC"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17ACC" w:rsidRPr="00201A0E" w:rsidRDefault="00317ACC" w:rsidP="00317ACC">
            <w:pPr>
              <w:widowControl w:val="0"/>
              <w:tabs>
                <w:tab w:val="left" w:pos="343"/>
              </w:tabs>
              <w:spacing w:after="120"/>
              <w:ind w:left="360"/>
              <w:rPr>
                <w:rFonts w:ascii="GHEA Grapalat" w:hAnsi="GHEA Grapalat"/>
              </w:rPr>
            </w:pPr>
            <w:r w:rsidRPr="00201A0E">
              <w:rPr>
                <w:rFonts w:ascii="GHEA Grapalat" w:hAnsi="GHEA Grapalat"/>
              </w:rPr>
              <w:t>13.</w:t>
            </w:r>
            <w:r w:rsidRPr="00201A0E">
              <w:rPr>
                <w:rFonts w:ascii="GHEA Grapalat" w:hAnsi="GHEA Grapalat"/>
              </w:rPr>
              <w:tab/>
              <w:t xml:space="preserve">Номер счета бенефициара (сч.№)  </w:t>
            </w:r>
            <w:r w:rsidRPr="004C2B7B">
              <w:rPr>
                <w:rFonts w:ascii="GHEA Grapalat" w:hAnsi="GHEA Grapalat"/>
              </w:rPr>
              <w:t>1510004597930100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887264" w:rsidRPr="00BD39D8" w:rsidRDefault="00887264" w:rsidP="00887264">
      <w:pPr>
        <w:pStyle w:val="BodyTextIndent3"/>
        <w:widowControl w:val="0"/>
        <w:spacing w:after="160"/>
        <w:jc w:val="right"/>
        <w:rPr>
          <w:rFonts w:ascii="GHEA Grapalat" w:hAnsi="GHEA Grapalat"/>
          <w:b/>
          <w:sz w:val="24"/>
          <w:szCs w:val="24"/>
        </w:rPr>
      </w:pPr>
      <w:r w:rsidRPr="00BF4E90">
        <w:rPr>
          <w:rFonts w:ascii="GHEA Grapalat" w:hAnsi="GHEA Grapalat"/>
          <w:b/>
          <w:sz w:val="24"/>
          <w:szCs w:val="24"/>
        </w:rPr>
        <w:t>к Приглашению на открытый конкурс</w:t>
      </w:r>
      <w:r w:rsidRPr="00AA5BD2">
        <w:rPr>
          <w:rFonts w:ascii="GHEA Grapalat" w:hAnsi="GHEA Grapalat" w:cs="Arial"/>
          <w:b/>
          <w:sz w:val="24"/>
          <w:szCs w:val="24"/>
        </w:rPr>
        <w:br/>
      </w:r>
      <w:r w:rsidRPr="00AA5BD2">
        <w:rPr>
          <w:rFonts w:ascii="GHEA Grapalat" w:hAnsi="GHEA Grapalat"/>
          <w:b/>
          <w:sz w:val="24"/>
          <w:szCs w:val="24"/>
        </w:rPr>
        <w:t xml:space="preserve">под кодом </w:t>
      </w:r>
      <w:r w:rsidRPr="00C90F08">
        <w:rPr>
          <w:rFonts w:ascii="GHEA Grapalat" w:hAnsi="GHEA Grapalat"/>
          <w:b/>
          <w:sz w:val="24"/>
          <w:szCs w:val="24"/>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956B41">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8D352C" w:rsidRPr="00B138F3" w:rsidRDefault="008D352C" w:rsidP="00B46D58">
      <w:pPr>
        <w:widowControl w:val="0"/>
        <w:spacing w:after="160"/>
        <w:ind w:left="-142" w:firstLine="142"/>
        <w:jc w:val="center"/>
        <w:rPr>
          <w:rFonts w:ascii="GHEA Grapalat" w:hAnsi="GHEA Grapalat"/>
          <w:i/>
        </w:rPr>
      </w:pPr>
    </w:p>
    <w:p w:rsidR="004011B0" w:rsidRPr="00B138F3" w:rsidRDefault="004011B0" w:rsidP="004011B0">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4011B0" w:rsidRPr="00B138F3" w:rsidRDefault="004011B0" w:rsidP="004011B0">
      <w:pPr>
        <w:widowControl w:val="0"/>
        <w:spacing w:after="160"/>
        <w:ind w:left="-142" w:firstLine="142"/>
        <w:jc w:val="center"/>
        <w:rPr>
          <w:rFonts w:ascii="GHEA Grapalat" w:hAnsi="GHEA Grapalat" w:cs="Times Armenian"/>
          <w:b/>
        </w:rPr>
      </w:pPr>
      <w:r w:rsidRPr="00B138F3">
        <w:rPr>
          <w:rFonts w:ascii="GHEA Grapalat" w:hAnsi="GHEA Grapalat"/>
          <w:b/>
        </w:rPr>
        <w:t xml:space="preserve">ПОСТАВКИ ТОВАРА </w:t>
      </w:r>
    </w:p>
    <w:p w:rsidR="004011B0" w:rsidRPr="00BD39D8" w:rsidRDefault="004011B0" w:rsidP="004011B0">
      <w:pPr>
        <w:widowControl w:val="0"/>
        <w:spacing w:after="160"/>
        <w:ind w:left="-142" w:firstLine="142"/>
        <w:jc w:val="center"/>
        <w:rPr>
          <w:rFonts w:ascii="GHEA Grapalat" w:hAnsi="GHEA Grapalat" w:cs="Sylfaen"/>
        </w:rPr>
      </w:pPr>
      <w:r w:rsidRPr="00B138F3">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p>
    <w:p w:rsidR="004011B0" w:rsidRPr="00BD39D8" w:rsidRDefault="004011B0" w:rsidP="004011B0">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4011B0" w:rsidRPr="00B138F3" w:rsidTr="00735476">
        <w:tc>
          <w:tcPr>
            <w:tcW w:w="4643" w:type="dxa"/>
          </w:tcPr>
          <w:p w:rsidR="004011B0" w:rsidRPr="00002699" w:rsidRDefault="004011B0" w:rsidP="00735476">
            <w:pPr>
              <w:widowControl w:val="0"/>
              <w:spacing w:after="160"/>
              <w:rPr>
                <w:rFonts w:ascii="GHEA Grapalat" w:hAnsi="GHEA Grapalat" w:cs="Sylfaen"/>
                <w:lang w:val="en-US"/>
              </w:rPr>
            </w:pPr>
            <w:r w:rsidRPr="00CA1276">
              <w:rPr>
                <w:rFonts w:ascii="GHEA Grapalat" w:hAnsi="GHEA Grapalat"/>
              </w:rPr>
              <w:tab/>
            </w:r>
            <w:r w:rsidRPr="00B138F3">
              <w:rPr>
                <w:rFonts w:ascii="GHEA Grapalat" w:hAnsi="GHEA Grapalat"/>
              </w:rPr>
              <w:t>Г</w:t>
            </w:r>
            <w:r>
              <w:rPr>
                <w:rFonts w:ascii="GHEA Grapalat" w:hAnsi="GHEA Grapalat"/>
                <w:lang w:val="en-US"/>
              </w:rPr>
              <w:t>. Ереван</w:t>
            </w:r>
          </w:p>
        </w:tc>
        <w:tc>
          <w:tcPr>
            <w:tcW w:w="4643" w:type="dxa"/>
          </w:tcPr>
          <w:p w:rsidR="004011B0" w:rsidRPr="00B138F3" w:rsidRDefault="004011B0" w:rsidP="00735476">
            <w:pPr>
              <w:widowControl w:val="0"/>
              <w:spacing w:after="160"/>
              <w:jc w:val="right"/>
              <w:rPr>
                <w:rFonts w:ascii="GHEA Grapalat" w:hAnsi="GHEA Grapalat" w:cs="Sylfaen"/>
                <w:lang w:val="en-US"/>
              </w:rPr>
            </w:pPr>
            <w:r>
              <w:rPr>
                <w:rFonts w:ascii="GHEA Grapalat" w:hAnsi="GHEA Grapalat"/>
              </w:rPr>
              <w:t>«</w:t>
            </w:r>
            <w:r w:rsidRPr="00B138F3">
              <w:rPr>
                <w:rFonts w:ascii="GHEA Grapalat" w:hAnsi="GHEA Grapalat"/>
                <w:lang w:val="en-US"/>
              </w:rPr>
              <w:tab/>
            </w:r>
            <w:r>
              <w:rPr>
                <w:rFonts w:ascii="GHEA Grapalat" w:hAnsi="GHEA Grapalat"/>
              </w:rPr>
              <w:t>«</w:t>
            </w:r>
            <w:r w:rsidRPr="00B138F3">
              <w:rPr>
                <w:rFonts w:ascii="GHEA Grapalat" w:hAnsi="GHEA Grapalat"/>
              </w:rPr>
              <w:t xml:space="preserve"> </w:t>
            </w:r>
            <w:r w:rsidRPr="00B138F3">
              <w:rPr>
                <w:rFonts w:ascii="GHEA Grapalat" w:hAnsi="GHEA Grapalat"/>
                <w:lang w:val="en-US"/>
              </w:rPr>
              <w:tab/>
              <w:t xml:space="preserve"> </w:t>
            </w:r>
            <w:r w:rsidRPr="00B138F3">
              <w:rPr>
                <w:rFonts w:ascii="GHEA Grapalat" w:hAnsi="GHEA Grapalat"/>
              </w:rPr>
              <w:t>20</w:t>
            </w:r>
            <w:r>
              <w:rPr>
                <w:rFonts w:ascii="GHEA Grapalat" w:hAnsi="GHEA Grapalat"/>
                <w:lang w:val="en-US"/>
              </w:rPr>
              <w:t>24</w:t>
            </w:r>
            <w:r w:rsidRPr="00B138F3">
              <w:rPr>
                <w:rFonts w:ascii="GHEA Grapalat" w:hAnsi="GHEA Grapalat"/>
                <w:lang w:val="en-US"/>
              </w:rPr>
              <w:tab/>
            </w:r>
            <w:r w:rsidRPr="00B138F3">
              <w:rPr>
                <w:rFonts w:ascii="GHEA Grapalat" w:hAnsi="GHEA Grapalat"/>
              </w:rPr>
              <w:t>г.</w:t>
            </w:r>
          </w:p>
        </w:tc>
      </w:tr>
    </w:tbl>
    <w:p w:rsidR="004011B0" w:rsidRPr="00B138F3" w:rsidRDefault="004011B0" w:rsidP="004011B0">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4011B0" w:rsidRPr="00B138F3" w:rsidRDefault="004011B0" w:rsidP="004011B0">
      <w:pPr>
        <w:widowControl w:val="0"/>
        <w:spacing w:after="160"/>
        <w:ind w:firstLine="709"/>
        <w:jc w:val="both"/>
        <w:rPr>
          <w:rFonts w:ascii="GHEA Grapalat" w:hAnsi="GHEA Grapalat"/>
          <w:b/>
        </w:rPr>
      </w:pPr>
    </w:p>
    <w:p w:rsidR="004011B0" w:rsidRPr="00B138F3" w:rsidRDefault="004011B0" w:rsidP="004011B0">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4011B0" w:rsidRPr="00C90F08" w:rsidRDefault="004011B0" w:rsidP="004011B0">
      <w:pPr>
        <w:widowControl w:val="0"/>
        <w:tabs>
          <w:tab w:val="left" w:pos="1134"/>
        </w:tabs>
        <w:spacing w:after="160" w:line="360" w:lineRule="auto"/>
        <w:ind w:firstLine="567"/>
        <w:jc w:val="both"/>
        <w:rPr>
          <w:rFonts w:ascii="GHEA Grapalat" w:hAnsi="GHEA Grapalat"/>
        </w:rPr>
      </w:pPr>
      <w:r w:rsidRPr="007F0044">
        <w:rPr>
          <w:rFonts w:ascii="GHEA Grapalat" w:hAnsi="GHEA Grapalat"/>
          <w:spacing w:val="-4"/>
        </w:rPr>
        <w:t>1.1.</w:t>
      </w:r>
      <w:r w:rsidRPr="007F0044">
        <w:rPr>
          <w:rFonts w:ascii="GHEA Grapalat" w:hAnsi="GHEA Grapalat"/>
          <w:spacing w:val="-4"/>
        </w:rPr>
        <w:tab/>
        <w:t>Продавец обязуется в установленном настоящим Договором (далее — договор) порядке, объемах, сроки и по адресу поставить Покупателю товар</w:t>
      </w:r>
      <w:r w:rsidRPr="00016450">
        <w:rPr>
          <w:rFonts w:ascii="GHEA Grapalat" w:hAnsi="GHEA Grapalat"/>
        </w:rPr>
        <w:t xml:space="preserve"> (далее — товар), предусмотренный Технической характеристикой-графиком закупки, являющейся Приложением № 1 к договору, а Покупатель обязуется при</w:t>
      </w:r>
      <w:r>
        <w:rPr>
          <w:rFonts w:ascii="GHEA Grapalat" w:hAnsi="GHEA Grapalat"/>
        </w:rPr>
        <w:t>нять товар и заплатить за него.</w:t>
      </w:r>
    </w:p>
    <w:p w:rsidR="004011B0" w:rsidRPr="00CC0116" w:rsidRDefault="004011B0" w:rsidP="004011B0">
      <w:pPr>
        <w:widowControl w:val="0"/>
        <w:tabs>
          <w:tab w:val="left" w:pos="1134"/>
        </w:tabs>
        <w:spacing w:line="360" w:lineRule="auto"/>
        <w:ind w:firstLine="270"/>
        <w:jc w:val="both"/>
        <w:rPr>
          <w:rFonts w:ascii="GHEA Grapalat" w:hAnsi="GHEA Grapalat" w:cs="Times Armenian"/>
        </w:rPr>
      </w:pPr>
      <w:r w:rsidRPr="008C310C">
        <w:rPr>
          <w:rFonts w:ascii="Sylfaen" w:hAnsi="Sylfaen"/>
          <w:szCs w:val="22"/>
        </w:rPr>
        <w:t>1</w:t>
      </w:r>
      <w:r w:rsidRPr="00BD39D8">
        <w:rPr>
          <w:rFonts w:ascii="Sylfaen" w:hAnsi="Sylfaen"/>
          <w:szCs w:val="22"/>
        </w:rPr>
        <w:t>.2</w:t>
      </w:r>
      <w:r w:rsidRPr="008C310C">
        <w:rPr>
          <w:rFonts w:ascii="Sylfaen" w:hAnsi="Sylfaen"/>
          <w:szCs w:val="22"/>
        </w:rPr>
        <w:t xml:space="preserve"> </w:t>
      </w:r>
      <w:r w:rsidRPr="00CC0116">
        <w:rPr>
          <w:rFonts w:ascii="GHEA Grapalat" w:hAnsi="GHEA Grapalat" w:cs="Times Armenian"/>
        </w:rPr>
        <w:t xml:space="preserve">Продавец доставляет Товар Покупателю / Получателю / </w:t>
      </w:r>
      <w:r>
        <w:rPr>
          <w:rFonts w:ascii="GHEA Grapalat" w:hAnsi="GHEA Grapalat" w:cs="Times Armenian"/>
        </w:rPr>
        <w:t xml:space="preserve">в соответствии с Приложени 1 </w:t>
      </w:r>
      <w:r w:rsidRPr="00CC0116">
        <w:rPr>
          <w:rFonts w:ascii="GHEA Grapalat" w:hAnsi="GHEA Grapalat" w:cs="Times Armenian"/>
        </w:rPr>
        <w:t xml:space="preserve"> Договор</w:t>
      </w:r>
      <w:r w:rsidRPr="00425D09">
        <w:rPr>
          <w:rFonts w:ascii="GHEA Grapalat" w:hAnsi="GHEA Grapalat" w:cs="Times Armenian"/>
        </w:rPr>
        <w:t>а</w:t>
      </w:r>
      <w:r w:rsidRPr="00CC0116">
        <w:rPr>
          <w:rFonts w:ascii="GHEA Grapalat" w:hAnsi="GHEA Grapalat" w:cs="Times Armenian"/>
        </w:rPr>
        <w:t>. Ср</w:t>
      </w:r>
      <w:r>
        <w:rPr>
          <w:rFonts w:ascii="GHEA Grapalat" w:hAnsi="GHEA Grapalat" w:cs="Times Armenian"/>
          <w:lang w:val="en-US"/>
        </w:rPr>
        <w:t>օ</w:t>
      </w:r>
      <w:r w:rsidRPr="00CC0116">
        <w:rPr>
          <w:rFonts w:ascii="GHEA Grapalat" w:hAnsi="GHEA Grapalat" w:cs="Times Armenian"/>
        </w:rPr>
        <w:t>к поставки товара</w:t>
      </w:r>
      <w:r w:rsidRPr="00425D09">
        <w:rPr>
          <w:rFonts w:ascii="GHEA Grapalat" w:hAnsi="GHEA Grapalat" w:cs="Times Armenian"/>
        </w:rPr>
        <w:t>-</w:t>
      </w:r>
      <w:r>
        <w:rPr>
          <w:rFonts w:ascii="GHEA Grapalat" w:hAnsi="GHEA Grapalat" w:cs="Times Armenian"/>
        </w:rPr>
        <w:t xml:space="preserve"> в течение 6</w:t>
      </w:r>
      <w:r w:rsidRPr="00425D09">
        <w:rPr>
          <w:rFonts w:ascii="GHEA Grapalat" w:hAnsi="GHEA Grapalat" w:cs="Times Armenian"/>
        </w:rPr>
        <w:t>0</w:t>
      </w:r>
      <w:r w:rsidRPr="00CC0116">
        <w:rPr>
          <w:rFonts w:ascii="GHEA Grapalat" w:hAnsi="GHEA Grapalat" w:cs="Times Armenian"/>
        </w:rPr>
        <w:t xml:space="preserve"> календарного дня с момента вступления договора в силу.</w:t>
      </w:r>
    </w:p>
    <w:p w:rsidR="004011B0" w:rsidRPr="00C90F08" w:rsidRDefault="004011B0" w:rsidP="004011B0">
      <w:pPr>
        <w:widowControl w:val="0"/>
        <w:tabs>
          <w:tab w:val="left" w:pos="1134"/>
        </w:tabs>
        <w:spacing w:after="160" w:line="360" w:lineRule="auto"/>
        <w:jc w:val="both"/>
        <w:rPr>
          <w:rFonts w:ascii="GHEA Grapalat" w:hAnsi="GHEA Grapalat" w:cs="Times Armenian"/>
        </w:rPr>
      </w:pPr>
      <w:r>
        <w:rPr>
          <w:rFonts w:ascii="GHEA Grapalat" w:hAnsi="GHEA Grapalat" w:cs="Times Armenian"/>
        </w:rPr>
        <w:t xml:space="preserve">    1</w:t>
      </w:r>
      <w:r w:rsidRPr="00BD39D8">
        <w:rPr>
          <w:rFonts w:ascii="GHEA Grapalat" w:hAnsi="GHEA Grapalat" w:cs="Times Armenian"/>
        </w:rPr>
        <w:t>.3</w:t>
      </w:r>
      <w:r w:rsidRPr="00C90F08">
        <w:rPr>
          <w:rFonts w:ascii="GHEA Grapalat" w:hAnsi="GHEA Grapalat" w:cs="Times Armenian"/>
        </w:rPr>
        <w:t xml:space="preserve">  Продавец товар доставляет на склад покупателя, расположенный в г. Ереван, ул Масис 102.</w:t>
      </w:r>
    </w:p>
    <w:p w:rsidR="004011B0" w:rsidRPr="00B138F3" w:rsidRDefault="004011B0" w:rsidP="004011B0">
      <w:pPr>
        <w:widowControl w:val="0"/>
        <w:spacing w:after="160"/>
        <w:ind w:firstLine="709"/>
        <w:jc w:val="both"/>
        <w:rPr>
          <w:rFonts w:ascii="GHEA Grapalat" w:hAnsi="GHEA Grapalat" w:cs="Times Armenian"/>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2.ПРАВА И ОБЯЗАННОСТИ СТОРОН</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2.1.</w:t>
      </w:r>
      <w:r w:rsidRPr="00B138F3">
        <w:rPr>
          <w:rFonts w:ascii="GHEA Grapalat" w:hAnsi="GHEA Grapalat"/>
          <w:b/>
        </w:rPr>
        <w:tab/>
        <w:t>Покупатель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2.1.1.</w:t>
      </w:r>
      <w:r w:rsidRPr="00B138F3">
        <w:rPr>
          <w:rFonts w:ascii="GHEA Grapalat" w:hAnsi="GHEA Grapalat"/>
        </w:rPr>
        <w:tab/>
        <w:t>Отказываться от товара в случае непоставки товара Продавцом в</w:t>
      </w:r>
      <w:r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2.1.2.</w:t>
      </w:r>
      <w:r w:rsidRPr="00B138F3">
        <w:rPr>
          <w:rFonts w:ascii="GHEA Grapalat" w:hAnsi="GHEA Grapalat"/>
        </w:rPr>
        <w:tab/>
        <w:t xml:space="preserve">Если передан товар ненадлежащего качества, не соответствующий предусмотренной договором технической характеристике: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lastRenderedPageBreak/>
        <w:t>а)</w:t>
      </w:r>
      <w:r w:rsidRPr="00B138F3">
        <w:rPr>
          <w:rFonts w:ascii="GHEA Grapalat" w:hAnsi="GHEA Grapalat"/>
        </w:rPr>
        <w:tab/>
        <w:t>требовать возмещения расходов, произведенных им по причине ненадлежащего качества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отказываться от исполнения договора и требовать возврата уплаченной за товар суммы.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2.1.3.</w:t>
      </w:r>
      <w:r w:rsidRPr="00B138F3">
        <w:rPr>
          <w:rFonts w:ascii="GHEA Grapalat" w:hAnsi="GHEA Grapalat"/>
        </w:rPr>
        <w:tab/>
        <w:t xml:space="preserve">Если передан товар в количестве меньше оговоренного в договоре, то: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требовать восполнения недопереданного количества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2.1.4.</w:t>
      </w:r>
      <w:r w:rsidRPr="00B138F3">
        <w:rPr>
          <w:rFonts w:ascii="GHEA Grapalat" w:hAnsi="GHEA Grapalat"/>
        </w:rPr>
        <w:tab/>
        <w:t>Если передан товар с нарушением условия его вида, по своему усмотрению:</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принимать товар, соответствующий условию относительно его вида, и отказываться от остальных товаров;</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отказываться от всех переданных товаров и требовать уплаты пени, предусмотренной пунктом 6.2 договора; </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Pr="00B138F3">
        <w:rPr>
          <w:rFonts w:ascii="Courier New" w:hAnsi="Courier New" w:cs="Courier New"/>
          <w:lang w:val="en-US"/>
        </w:rPr>
        <w:t> </w:t>
      </w:r>
      <w:r w:rsidRPr="00B138F3">
        <w:rPr>
          <w:rFonts w:ascii="GHEA Grapalat" w:hAnsi="GHEA Grapalat"/>
        </w:rPr>
        <w:t>виду.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2.1.5.</w:t>
      </w:r>
      <w:r w:rsidRPr="00B138F3">
        <w:rPr>
          <w:rFonts w:ascii="GHEA Grapalat" w:hAnsi="GHEA Grapalat"/>
        </w:rPr>
        <w:tab/>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2.1.6.</w:t>
      </w:r>
      <w:r w:rsidRPr="00B138F3">
        <w:rPr>
          <w:rFonts w:ascii="GHEA Grapalat" w:hAnsi="GHEA Grapalat"/>
        </w:rPr>
        <w:tab/>
        <w:t>Требовать у Продавца возмещения убытков, если Покупатель в</w:t>
      </w:r>
      <w:r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w:t>
      </w:r>
      <w:r w:rsidRPr="00B138F3">
        <w:rPr>
          <w:rFonts w:ascii="GHEA Grapalat" w:hAnsi="GHEA Grapalat"/>
        </w:rPr>
        <w:tab/>
        <w:t>В одностороннем порядке расторгать договор (полностью или частично), если Продавец существенным образом нарушил договор;</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2.1.7.1.</w:t>
      </w:r>
      <w:r w:rsidRPr="00B138F3">
        <w:rPr>
          <w:rFonts w:ascii="GHEA Grapalat" w:hAnsi="GHEA Grapalat"/>
        </w:rPr>
        <w:tab/>
        <w:t>Нарушение договора Продавцом считается существенным, если: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а)</w:t>
      </w:r>
      <w:r w:rsidRPr="00B138F3">
        <w:rPr>
          <w:rFonts w:ascii="GHEA Grapalat" w:hAnsi="GHEA Grapalat"/>
        </w:rPr>
        <w:tab/>
        <w:t>был поставлен товар ненадлежащего качества, который не может быть заменен в приемлемый для Покупателя срок;</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б)</w:t>
      </w:r>
      <w:r w:rsidRPr="00B138F3">
        <w:rPr>
          <w:rFonts w:ascii="GHEA Grapalat" w:hAnsi="GHEA Grapalat"/>
        </w:rPr>
        <w:tab/>
        <w:t xml:space="preserve">сроки поставки товара нарушены более чем на </w:t>
      </w:r>
      <w:r w:rsidRPr="00C90F08">
        <w:rPr>
          <w:rFonts w:ascii="GHEA Grapalat" w:hAnsi="GHEA Grapalat"/>
        </w:rPr>
        <w:t>7</w:t>
      </w:r>
      <w:r w:rsidRPr="00B138F3">
        <w:rPr>
          <w:rFonts w:ascii="GHEA Grapalat" w:hAnsi="GHEA Grapalat"/>
        </w:rPr>
        <w:t xml:space="preserve"> дней;</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2.1.8.</w:t>
      </w:r>
      <w:r w:rsidRPr="00B138F3">
        <w:rPr>
          <w:rFonts w:ascii="GHEA Grapalat" w:hAnsi="GHEA Grapalat"/>
        </w:rPr>
        <w:tab/>
        <w:t>Осматривать товар и незамедлительно уведомлять Продавца о</w:t>
      </w:r>
      <w:r w:rsidRPr="00B138F3">
        <w:rPr>
          <w:rFonts w:ascii="Courier New" w:hAnsi="Courier New" w:cs="Courier New"/>
          <w:lang w:val="en-US"/>
        </w:rPr>
        <w:t> </w:t>
      </w:r>
      <w:r w:rsidRPr="00B138F3">
        <w:rPr>
          <w:rFonts w:ascii="GHEA Grapalat" w:hAnsi="GHEA Grapalat"/>
        </w:rPr>
        <w:t>выявленных дефектах.</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2.2.</w:t>
      </w:r>
      <w:r w:rsidRPr="00B138F3">
        <w:rPr>
          <w:rFonts w:ascii="GHEA Grapalat" w:hAnsi="GHEA Grapalat"/>
          <w:b/>
        </w:rPr>
        <w:tab/>
        <w:t>Покупатель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lastRenderedPageBreak/>
        <w:t>2.2.1.</w:t>
      </w:r>
      <w:r w:rsidRPr="00B138F3">
        <w:rPr>
          <w:rFonts w:ascii="GHEA Grapalat" w:hAnsi="GHEA Grapalat"/>
        </w:rPr>
        <w:tab/>
        <w:t>Выполнять все необходимые действия, обеспечивающие прием товара, поставленного в соответствии с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2.2.2.</w:t>
      </w:r>
      <w:r w:rsidRPr="00B138F3">
        <w:rPr>
          <w:rFonts w:ascii="GHEA Grapalat" w:hAnsi="GHEA Grapalat"/>
        </w:rPr>
        <w:tab/>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2.2.3.</w:t>
      </w:r>
      <w:r w:rsidRPr="00B138F3">
        <w:rPr>
          <w:rFonts w:ascii="GHEA Grapalat" w:hAnsi="GHEA Grapalat"/>
        </w:rPr>
        <w:tab/>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2.2.4.</w:t>
      </w:r>
      <w:r w:rsidRPr="00B138F3">
        <w:rPr>
          <w:rFonts w:ascii="GHEA Grapalat" w:hAnsi="GHEA Grapalat"/>
        </w:rPr>
        <w:tab/>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2.2.5.</w:t>
      </w:r>
      <w:r w:rsidRPr="00B138F3">
        <w:rPr>
          <w:rFonts w:ascii="GHEA Grapalat" w:hAnsi="GHEA Grapalat"/>
        </w:rPr>
        <w:tab/>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4011B0" w:rsidRPr="00B138F3" w:rsidRDefault="004011B0" w:rsidP="004011B0">
      <w:pPr>
        <w:widowControl w:val="0"/>
        <w:tabs>
          <w:tab w:val="left" w:pos="1276"/>
        </w:tabs>
        <w:spacing w:after="160"/>
        <w:ind w:firstLine="567"/>
        <w:jc w:val="both"/>
        <w:rPr>
          <w:rFonts w:ascii="GHEA Grapalat" w:hAnsi="GHEA Grapalat"/>
          <w:b/>
        </w:rPr>
      </w:pPr>
      <w:r w:rsidRPr="00B138F3">
        <w:rPr>
          <w:rFonts w:ascii="GHEA Grapalat" w:hAnsi="GHEA Grapalat"/>
          <w:b/>
        </w:rPr>
        <w:t>2.3.</w:t>
      </w:r>
      <w:r w:rsidRPr="00B138F3">
        <w:rPr>
          <w:rFonts w:ascii="GHEA Grapalat" w:hAnsi="GHEA Grapalat"/>
          <w:b/>
        </w:rPr>
        <w:tab/>
        <w:t>Продавец имеет право: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2.3.1.</w:t>
      </w:r>
      <w:r w:rsidRPr="00B138F3">
        <w:rPr>
          <w:rFonts w:ascii="GHEA Grapalat" w:hAnsi="GHEA Grapalat"/>
        </w:rPr>
        <w:tab/>
        <w:t xml:space="preserve">Требовать у Покупателя принимать товар, поставленный в предусмотренные договором порядке, объемах, сроки и по адресу.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2.3.2.</w:t>
      </w:r>
      <w:r w:rsidRPr="00B138F3">
        <w:rPr>
          <w:rFonts w:ascii="GHEA Grapalat" w:hAnsi="GHEA Grapalat"/>
        </w:rPr>
        <w:tab/>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2.3.3.</w:t>
      </w:r>
      <w:r w:rsidRPr="00B138F3">
        <w:rPr>
          <w:rFonts w:ascii="GHEA Grapalat" w:hAnsi="GHEA Grapalat"/>
        </w:rPr>
        <w:tab/>
        <w:t>В одностороннем порядке расторгать договор (полностью или частично), если Покупатель существенным образом нарушил договор.</w:t>
      </w:r>
    </w:p>
    <w:p w:rsidR="004011B0" w:rsidRPr="00B138F3" w:rsidRDefault="004011B0" w:rsidP="004011B0">
      <w:pPr>
        <w:widowControl w:val="0"/>
        <w:tabs>
          <w:tab w:val="left" w:pos="1560"/>
        </w:tabs>
        <w:spacing w:after="160"/>
        <w:ind w:firstLine="567"/>
        <w:jc w:val="both"/>
        <w:rPr>
          <w:rFonts w:ascii="GHEA Grapalat" w:hAnsi="GHEA Grapalat"/>
        </w:rPr>
      </w:pPr>
      <w:r w:rsidRPr="00B138F3">
        <w:rPr>
          <w:rFonts w:ascii="GHEA Grapalat" w:hAnsi="GHEA Grapalat"/>
        </w:rPr>
        <w:t>2.3.3.1.</w:t>
      </w:r>
      <w:r w:rsidRPr="00B138F3">
        <w:rPr>
          <w:rFonts w:ascii="GHEA Grapalat" w:hAnsi="GHEA Grapalat"/>
        </w:rPr>
        <w:tab/>
        <w:t>Нарушение договора Покупателем считается существенным, если сроки оплаты товара нарушены неоднократно.</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2.3.4.</w:t>
      </w:r>
      <w:r w:rsidRPr="00B138F3">
        <w:rPr>
          <w:rFonts w:ascii="GHEA Grapalat" w:hAnsi="GHEA Grapalat"/>
        </w:rPr>
        <w:tab/>
        <w:t>Досрочно поставлять товар с согласия Покупателя.</w:t>
      </w:r>
    </w:p>
    <w:p w:rsidR="004011B0" w:rsidRPr="00B138F3" w:rsidRDefault="004011B0" w:rsidP="004011B0">
      <w:pPr>
        <w:widowControl w:val="0"/>
        <w:tabs>
          <w:tab w:val="left" w:pos="1134"/>
        </w:tabs>
        <w:spacing w:after="160"/>
        <w:ind w:firstLine="567"/>
        <w:jc w:val="both"/>
        <w:rPr>
          <w:rFonts w:ascii="GHEA Grapalat" w:hAnsi="GHEA Grapalat"/>
          <w:b/>
        </w:rPr>
      </w:pPr>
      <w:r w:rsidRPr="00B138F3">
        <w:rPr>
          <w:rFonts w:ascii="GHEA Grapalat" w:hAnsi="GHEA Grapalat"/>
          <w:b/>
        </w:rPr>
        <w:t>2.4.</w:t>
      </w:r>
      <w:r w:rsidRPr="00B138F3">
        <w:rPr>
          <w:rFonts w:ascii="GHEA Grapalat" w:hAnsi="GHEA Grapalat"/>
          <w:b/>
        </w:rPr>
        <w:tab/>
        <w:t>Продавец обязан:</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w:t>
      </w:r>
      <w:r w:rsidRPr="00B138F3">
        <w:rPr>
          <w:rFonts w:ascii="GHEA Grapalat" w:hAnsi="GHEA Grapalat"/>
        </w:rPr>
        <w:tab/>
        <w:t>Передавать товар Покупателю в порядке, объемах, сроки и по адресу, предусмотренные договором.</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2.4.2.</w:t>
      </w:r>
      <w:r w:rsidRPr="00B138F3">
        <w:rPr>
          <w:rFonts w:ascii="GHEA Grapalat" w:hAnsi="GHEA Grapalat"/>
        </w:rPr>
        <w:tab/>
        <w:t>Обеспечивать поставку товара в соответствии с подпунктом б) пункта 2.1.2 и (или) пунктом 2.1.5 договора в установленные Покупателем сроки.</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2.4.3.</w:t>
      </w:r>
      <w:r w:rsidRPr="00B138F3">
        <w:rPr>
          <w:rFonts w:ascii="GHEA Grapalat" w:hAnsi="GHEA Grapalat"/>
        </w:rPr>
        <w:tab/>
        <w:t>Передавать Покупателю товар, свободный от прав третьих лиц.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2.4.5.</w:t>
      </w:r>
      <w:r w:rsidRPr="00B138F3">
        <w:rPr>
          <w:rFonts w:ascii="GHEA Grapalat" w:hAnsi="GHEA Grapalat"/>
        </w:rPr>
        <w:tab/>
        <w:t xml:space="preserve">Передавать Покупателю товар предусмотренного 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2.4.6.</w:t>
      </w:r>
      <w:r w:rsidRPr="00B138F3">
        <w:rPr>
          <w:rFonts w:ascii="GHEA Grapalat" w:hAnsi="GHEA Grapalat"/>
        </w:rPr>
        <w:tab/>
        <w:t>В случае допущения недопоставки, в установленном договором порядке восполнять недопоставку.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2.4.7.</w:t>
      </w:r>
      <w:r w:rsidRPr="00B138F3">
        <w:rPr>
          <w:rFonts w:ascii="GHEA Grapalat" w:hAnsi="GHEA Grapalat"/>
        </w:rPr>
        <w:tab/>
        <w:t xml:space="preserve">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w:t>
      </w:r>
      <w:r w:rsidRPr="00B138F3">
        <w:rPr>
          <w:rFonts w:ascii="GHEA Grapalat" w:hAnsi="GHEA Grapalat"/>
        </w:rPr>
        <w:lastRenderedPageBreak/>
        <w:t>возмещать необходимые расходы, связанные с принятием товара на ответственное хранение, его реализацией или возвратом Продавцу.</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2.4.8.</w:t>
      </w:r>
      <w:r w:rsidRPr="00B138F3">
        <w:rPr>
          <w:rFonts w:ascii="GHEA Grapalat" w:hAnsi="GHEA Grapalat"/>
        </w:rPr>
        <w:tab/>
        <w:t>В предусмотренных договором случаях уплачивать предусмотренные пунктами 6.2 и 6.3 договора пеню и штраф.</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2.4.9.</w:t>
      </w:r>
      <w:r w:rsidRPr="00B138F3">
        <w:rPr>
          <w:rFonts w:ascii="GHEA Grapalat" w:hAnsi="GHEA Grapalat"/>
        </w:rPr>
        <w:tab/>
        <w:t>Передавать Покупателю принадлежности товара и соответствующие документы.</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2.4.10.</w:t>
      </w:r>
      <w:r w:rsidRPr="00B138F3">
        <w:rPr>
          <w:rFonts w:ascii="GHEA Grapalat" w:hAnsi="GHEA Grapalat"/>
        </w:rPr>
        <w:tab/>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4011B0" w:rsidRPr="00B138F3" w:rsidRDefault="004011B0" w:rsidP="004011B0">
      <w:pPr>
        <w:widowControl w:val="0"/>
        <w:tabs>
          <w:tab w:val="left" w:pos="1418"/>
        </w:tabs>
        <w:spacing w:after="160"/>
        <w:ind w:firstLine="567"/>
        <w:jc w:val="both"/>
        <w:rPr>
          <w:rFonts w:ascii="GHEA Grapalat" w:hAnsi="GHEA Grapalat"/>
        </w:rPr>
      </w:pPr>
      <w:r w:rsidRPr="00B138F3">
        <w:rPr>
          <w:rFonts w:ascii="GHEA Grapalat" w:hAnsi="GHEA Grapalat"/>
        </w:rPr>
        <w:t>2.4.11.</w:t>
      </w:r>
      <w:r w:rsidRPr="00B138F3">
        <w:rPr>
          <w:rFonts w:ascii="GHEA Grapalat" w:hAnsi="GHEA Grapalat"/>
        </w:rPr>
        <w:tab/>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3.1.</w:t>
      </w:r>
      <w:r w:rsidRPr="00B138F3">
        <w:rPr>
          <w:rFonts w:ascii="GHEA Grapalat" w:hAnsi="GHEA Grapalat"/>
        </w:rPr>
        <w:tab/>
        <w:t>Цена договора составляет _____________________ драмов Республики Армения, включая НДС</w:t>
      </w:r>
      <w:r w:rsidRPr="00B138F3">
        <w:rPr>
          <w:rStyle w:val="FootnoteReference"/>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4011B0" w:rsidRPr="00016450" w:rsidRDefault="004011B0" w:rsidP="004011B0">
      <w:pPr>
        <w:widowControl w:val="0"/>
        <w:tabs>
          <w:tab w:val="left" w:pos="1134"/>
        </w:tabs>
        <w:spacing w:after="160" w:line="360" w:lineRule="auto"/>
        <w:ind w:firstLine="567"/>
        <w:jc w:val="both"/>
        <w:rPr>
          <w:rFonts w:ascii="GHEA Grapalat" w:hAnsi="GHEA Grapalat"/>
        </w:rPr>
      </w:pPr>
      <w:r w:rsidRPr="00016450">
        <w:rPr>
          <w:rFonts w:ascii="GHEA Grapalat" w:hAnsi="GHEA Grapalat"/>
        </w:rPr>
        <w:t>3.</w:t>
      </w:r>
      <w:r w:rsidRPr="00C90F08">
        <w:rPr>
          <w:rFonts w:ascii="GHEA Grapalat" w:hAnsi="GHEA Grapalat"/>
        </w:rPr>
        <w:t>2</w:t>
      </w:r>
      <w:r w:rsidRPr="006C6AFF">
        <w:rPr>
          <w:rFonts w:ascii="GHEA Grapalat" w:hAnsi="GHEA Grapalat"/>
        </w:rPr>
        <w:t>.</w:t>
      </w:r>
      <w:r w:rsidRPr="006C6AFF">
        <w:rPr>
          <w:rFonts w:ascii="GHEA Grapalat" w:hAnsi="GHEA Grapalat"/>
        </w:rPr>
        <w:tab/>
      </w:r>
      <w:r w:rsidRPr="00016450">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 расчетный счет Продавца. Перечисление денежных средств производится на основании акта приема-передачи</w:t>
      </w:r>
      <w:r w:rsidRPr="00C90F08">
        <w:rPr>
          <w:rFonts w:ascii="GHEA Grapalat" w:hAnsi="GHEA Grapalat"/>
        </w:rPr>
        <w:t>.</w:t>
      </w:r>
      <w:r w:rsidRPr="00016450">
        <w:rPr>
          <w:rFonts w:ascii="GHEA Grapalat" w:hAnsi="GHEA Grapalat"/>
        </w:rPr>
        <w:t xml:space="preserve">  </w:t>
      </w:r>
      <w:r w:rsidRPr="007F5FB4">
        <w:rPr>
          <w:rFonts w:ascii="GHEA Grapalat" w:hAnsi="GHEA Grapalat"/>
        </w:rPr>
        <w:t>Оплата производится в течени</w:t>
      </w:r>
      <w:r w:rsidRPr="00C90F08">
        <w:rPr>
          <w:rFonts w:ascii="GHEA Grapalat" w:hAnsi="GHEA Grapalat"/>
        </w:rPr>
        <w:t>и</w:t>
      </w:r>
      <w:r w:rsidRPr="007F5FB4">
        <w:rPr>
          <w:rFonts w:ascii="GHEA Grapalat" w:hAnsi="GHEA Grapalat"/>
        </w:rPr>
        <w:t xml:space="preserve"> </w:t>
      </w:r>
      <w:r w:rsidRPr="006C510D">
        <w:rPr>
          <w:rFonts w:ascii="GHEA Grapalat" w:hAnsi="GHEA Grapalat"/>
        </w:rPr>
        <w:t>5</w:t>
      </w:r>
      <w:r w:rsidRPr="007F5FB4">
        <w:rPr>
          <w:rFonts w:ascii="GHEA Grapalat" w:hAnsi="GHEA Grapalat"/>
        </w:rPr>
        <w:t xml:space="preserve"> (</w:t>
      </w:r>
      <w:r w:rsidRPr="006C510D">
        <w:rPr>
          <w:rFonts w:ascii="GHEA Grapalat" w:hAnsi="GHEA Grapalat"/>
        </w:rPr>
        <w:t>пя</w:t>
      </w:r>
      <w:r w:rsidRPr="007F5FB4">
        <w:rPr>
          <w:rFonts w:ascii="GHEA Grapalat" w:hAnsi="GHEA Grapalat"/>
        </w:rPr>
        <w:t xml:space="preserve">ти) </w:t>
      </w:r>
      <w:r w:rsidRPr="006C510D">
        <w:rPr>
          <w:rFonts w:ascii="GHEA Grapalat" w:hAnsi="GHEA Grapalat"/>
        </w:rPr>
        <w:t>рабочих</w:t>
      </w:r>
      <w:r w:rsidRPr="007F5FB4">
        <w:rPr>
          <w:rFonts w:ascii="GHEA Grapalat" w:hAnsi="GHEA Grapalat"/>
        </w:rPr>
        <w:t xml:space="preserve"> дней </w:t>
      </w:r>
      <w:r w:rsidRPr="0095542C">
        <w:rPr>
          <w:rFonts w:ascii="GHEA Grapalat" w:hAnsi="GHEA Grapalat"/>
        </w:rPr>
        <w:t xml:space="preserve">с момента принятия </w:t>
      </w:r>
      <w:r w:rsidRPr="007F5FB4">
        <w:rPr>
          <w:rFonts w:ascii="GHEA Grapalat" w:hAnsi="GHEA Grapalat"/>
        </w:rPr>
        <w:t>товара</w:t>
      </w:r>
      <w:r w:rsidRPr="0095542C">
        <w:rPr>
          <w:rFonts w:ascii="GHEA Grapalat" w:hAnsi="GHEA Grapalat"/>
        </w:rPr>
        <w:t xml:space="preserve"> </w:t>
      </w:r>
      <w:r w:rsidRPr="00E952A4">
        <w:rPr>
          <w:rFonts w:ascii="GHEA Grapalat" w:hAnsi="GHEA Grapalat"/>
        </w:rPr>
        <w:t>П</w:t>
      </w:r>
      <w:r w:rsidRPr="0095542C">
        <w:rPr>
          <w:rFonts w:ascii="GHEA Grapalat" w:hAnsi="GHEA Grapalat"/>
        </w:rPr>
        <w:t>окупателем</w:t>
      </w:r>
      <w:r w:rsidRPr="00016450">
        <w:rPr>
          <w:rFonts w:ascii="GHEA Grapalat" w:hAnsi="GHEA Grapalat"/>
        </w:rPr>
        <w:t xml:space="preserve">(Приложение № </w:t>
      </w:r>
      <w:r w:rsidRPr="00C90F08">
        <w:rPr>
          <w:rFonts w:ascii="GHEA Grapalat" w:hAnsi="GHEA Grapalat"/>
        </w:rPr>
        <w:t>2</w:t>
      </w:r>
      <w:r w:rsidRPr="00016450">
        <w:rPr>
          <w:rFonts w:ascii="GHEA Grapalat" w:hAnsi="GHEA Grapalat"/>
        </w:rPr>
        <w:t>)</w:t>
      </w:r>
      <w:r w:rsidRPr="007F5FB4">
        <w:rPr>
          <w:rFonts w:ascii="GHEA Grapalat" w:hAnsi="GHEA Grapalat"/>
        </w:rPr>
        <w:t>.</w:t>
      </w:r>
    </w:p>
    <w:p w:rsidR="004011B0" w:rsidRPr="00B138F3" w:rsidRDefault="004011B0" w:rsidP="004011B0">
      <w:pPr>
        <w:widowControl w:val="0"/>
        <w:tabs>
          <w:tab w:val="left" w:pos="1134"/>
        </w:tabs>
        <w:spacing w:after="160" w:line="360" w:lineRule="auto"/>
        <w:ind w:firstLine="567"/>
        <w:jc w:val="both"/>
        <w:rPr>
          <w:rFonts w:ascii="GHEA Grapalat" w:hAnsi="GHEA Grapalat" w:cs="Sylfaen"/>
          <w:i/>
          <w:u w:val="single"/>
          <w:lang w:val="hy-AM"/>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4.1.</w:t>
      </w:r>
      <w:r w:rsidRPr="00B138F3">
        <w:rPr>
          <w:rFonts w:ascii="GHEA Grapalat" w:hAnsi="GHEA Grapalat"/>
        </w:rPr>
        <w:tab/>
        <w:t>Продавец гарантирует соответствие качества поставленного товара требованиям государственного стандарта.</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4.2.</w:t>
      </w:r>
      <w:r w:rsidRPr="00B138F3">
        <w:rPr>
          <w:rFonts w:ascii="GHEA Grapalat" w:hAnsi="GHEA Grapalat"/>
        </w:rPr>
        <w:tab/>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B138F3">
        <w:rPr>
          <w:rStyle w:val="FootnoteReference"/>
          <w:rFonts w:ascii="GHEA Grapalat" w:hAnsi="GHEA Grapalat"/>
        </w:rPr>
        <w:footnoteReference w:customMarkFollows="1" w:id="20"/>
        <w:t>19</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lastRenderedPageBreak/>
        <w:t>5. ПЕРЕДАЧА И ПРИЕМ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5.1.</w:t>
      </w:r>
      <w:r w:rsidRPr="00B138F3">
        <w:rPr>
          <w:rFonts w:ascii="GHEA Grapalat" w:hAnsi="GHEA Grapalat"/>
        </w:rPr>
        <w:tab/>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указанием даты составления документа.</w:t>
      </w:r>
    </w:p>
    <w:p w:rsidR="004011B0" w:rsidRDefault="004011B0" w:rsidP="004011B0">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Pr="00C90F08">
        <w:rPr>
          <w:rFonts w:ascii="GHEA Grapalat" w:hAnsi="GHEA Grapalat"/>
        </w:rPr>
        <w:t xml:space="preserve">2 </w:t>
      </w:r>
      <w:r>
        <w:rPr>
          <w:rFonts w:ascii="GHEA Grapalat" w:hAnsi="GHEA Grapalat"/>
        </w:rPr>
        <w:t xml:space="preserve">экземпляр акта приема-передачи (Приложение № 3). </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4011B0"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5.3.</w:t>
      </w:r>
      <w:r w:rsidRPr="00B138F3">
        <w:rPr>
          <w:rFonts w:ascii="GHEA Grapalat" w:hAnsi="GHEA Grapalat"/>
        </w:rPr>
        <w:tab/>
      </w:r>
      <w:r>
        <w:rPr>
          <w:rFonts w:ascii="GHEA Grapalat" w:hAnsi="GHEA Grapalat"/>
        </w:rPr>
        <w:t>Покупатель в течение 20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4011B0" w:rsidRDefault="004011B0" w:rsidP="004011B0">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4011B0" w:rsidRPr="00B138F3" w:rsidRDefault="004011B0" w:rsidP="004011B0">
      <w:pPr>
        <w:widowControl w:val="0"/>
        <w:spacing w:after="160"/>
        <w:jc w:val="center"/>
        <w:rPr>
          <w:rFonts w:ascii="GHEA Grapalat" w:hAnsi="GHEA Grapalat"/>
          <w:b/>
        </w:rPr>
      </w:pPr>
      <w:r w:rsidRPr="00B138F3">
        <w:rPr>
          <w:rFonts w:ascii="GHEA Grapalat" w:hAnsi="GHEA Grapalat"/>
          <w:b/>
        </w:rPr>
        <w:t>6. ОТВЕТСТВЕННОСТЬ СТОРОН</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6.1.</w:t>
      </w:r>
      <w:r w:rsidRPr="00B138F3">
        <w:rPr>
          <w:rFonts w:ascii="GHEA Grapalat" w:hAnsi="GHEA Grapalat"/>
        </w:rPr>
        <w:tab/>
        <w:t>Продавец несет ответственность за качество переданного товара и соблюдение предусмотренных договором сроков поставки.</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6.2.</w:t>
      </w:r>
      <w:r w:rsidRPr="00B138F3">
        <w:rPr>
          <w:rFonts w:ascii="GHEA Grapalat" w:hAnsi="GHEA Grapalat"/>
        </w:rPr>
        <w:tab/>
        <w:t>В случае нарушения Продавцом предусмотренных договором сроков поставки товара с Продавца за каждый просроченный рабочий день взимается пеня в размере 0,05 (ноль целых пять сотых) процента от цены подлежащего поставке, но не поставленного товара.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6.3.</w:t>
      </w:r>
      <w:r w:rsidRPr="00B138F3">
        <w:rPr>
          <w:rFonts w:ascii="GHEA Grapalat" w:hAnsi="GHEA Grapalat"/>
        </w:rPr>
        <w:tab/>
        <w:t>В каждом случае поставки товара, не соответствующего указанной в</w:t>
      </w:r>
      <w:r w:rsidRPr="00B138F3">
        <w:rPr>
          <w:rFonts w:ascii="Courier New" w:hAnsi="Courier New" w:cs="Courier New"/>
          <w:lang w:val="en-US"/>
        </w:rPr>
        <w:t> </w:t>
      </w:r>
      <w:r w:rsidRPr="00B138F3">
        <w:rPr>
          <w:rFonts w:ascii="GHEA Grapalat" w:hAnsi="GHEA Grapalat"/>
        </w:rPr>
        <w:t>пункте 1.1.</w:t>
      </w:r>
      <w:r w:rsidRPr="00B138F3">
        <w:rPr>
          <w:rFonts w:ascii="GHEA Grapalat" w:hAnsi="GHEA Grapalat"/>
        </w:rPr>
        <w:tab/>
        <w:t>договора технической характеристике, с Продавца взимается штраф в размере 0,5 (ноль целых пять десятых) процента от цены договора</w:t>
      </w:r>
      <w:r w:rsidRPr="00B138F3">
        <w:rPr>
          <w:rStyle w:val="FootnoteReference"/>
          <w:rFonts w:ascii="GHEA Grapalat" w:hAnsi="GHEA Grapalat"/>
        </w:rPr>
        <w:footnoteReference w:customMarkFollows="1" w:id="21"/>
        <w:t>20</w:t>
      </w:r>
      <w:r w:rsidRPr="00B138F3">
        <w:rPr>
          <w:rFonts w:ascii="GHEA Grapalat" w:hAnsi="GHEA Grapalat"/>
        </w:rPr>
        <w:t>. При этом</w:t>
      </w:r>
      <w:r w:rsidRPr="00B138F3">
        <w:rPr>
          <w:rFonts w:ascii="GHEA Grapalat" w:hAnsi="GHEA Grapalat"/>
          <w:lang w:val="hy-AM"/>
        </w:rPr>
        <w:t>,</w:t>
      </w:r>
      <w:r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6.4.</w:t>
      </w:r>
      <w:r w:rsidRPr="00B138F3">
        <w:rPr>
          <w:rFonts w:ascii="GHEA Grapalat" w:hAnsi="GHEA Grapalat"/>
        </w:rPr>
        <w:tab/>
        <w:t xml:space="preserve">Предусмотренные пунктами 6.2 и 6.3 договора пеня и штраф исчисляются и </w:t>
      </w:r>
      <w:r w:rsidRPr="00B138F3">
        <w:rPr>
          <w:rFonts w:ascii="GHEA Grapalat" w:hAnsi="GHEA Grapalat"/>
        </w:rPr>
        <w:lastRenderedPageBreak/>
        <w:t>зачитываются вместе с суммами, подлежащими уплате Продавцу.</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6.5.</w:t>
      </w:r>
      <w:r w:rsidRPr="00B138F3">
        <w:rPr>
          <w:rFonts w:ascii="GHEA Grapalat" w:hAnsi="GHEA Grapalat"/>
        </w:rPr>
        <w:tab/>
        <w:t>За нарушение Покупателем предусмотренного пунктом 3.3 договора срока, в отношении Покупателя за каждый просроченный рабочий день исчисляется пеня в размере 0,05 (ноль целых пять сотых) процента от подлежащей уплате, но не уплаченной суммы.</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6.6.</w:t>
      </w:r>
      <w:r w:rsidRPr="00B138F3">
        <w:rPr>
          <w:rFonts w:ascii="GHEA Grapalat" w:hAnsi="GHEA Grapalat"/>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6.7.</w:t>
      </w:r>
      <w:r w:rsidRPr="00B138F3">
        <w:rPr>
          <w:rFonts w:ascii="GHEA Grapalat" w:hAnsi="GHEA Grapalat"/>
        </w:rPr>
        <w:tab/>
        <w:t>Уплата пеней и (или) штрафов не освобождает стороны от полного исполнения своих договорных обязательств.</w:t>
      </w:r>
    </w:p>
    <w:p w:rsidR="004011B0" w:rsidRPr="00B138F3" w:rsidRDefault="004011B0" w:rsidP="004011B0">
      <w:pPr>
        <w:rPr>
          <w:rFonts w:ascii="GHEA Grapalat" w:hAnsi="GHEA Grapalat"/>
          <w:lang w:val="hy-AM"/>
        </w:rPr>
      </w:pPr>
    </w:p>
    <w:p w:rsidR="004011B0" w:rsidRPr="009A1820" w:rsidRDefault="004011B0" w:rsidP="00FB4847">
      <w:pPr>
        <w:pStyle w:val="ListParagraph"/>
        <w:widowControl w:val="0"/>
        <w:numPr>
          <w:ilvl w:val="0"/>
          <w:numId w:val="10"/>
        </w:numPr>
        <w:spacing w:after="160"/>
        <w:jc w:val="center"/>
        <w:rPr>
          <w:rFonts w:ascii="GHEA Grapalat" w:hAnsi="GHEA Grapalat"/>
          <w:b/>
        </w:rPr>
      </w:pPr>
      <w:r w:rsidRPr="009A1820">
        <w:rPr>
          <w:rFonts w:ascii="GHEA Grapalat" w:hAnsi="GHEA Grapalat"/>
          <w:b/>
        </w:rPr>
        <w:t>ДЕЙСТВИЕ НЕПРЕОДОЛИМОЙ СИЛЫ (ФОРС-МАЖОР)</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011B0" w:rsidRPr="00B138F3" w:rsidRDefault="004011B0" w:rsidP="004011B0">
      <w:pPr>
        <w:widowControl w:val="0"/>
        <w:spacing w:after="160"/>
        <w:jc w:val="center"/>
        <w:rPr>
          <w:rFonts w:ascii="GHEA Grapalat" w:hAnsi="GHEA Grapalat"/>
          <w:lang w:val="hy-AM"/>
        </w:rPr>
      </w:pPr>
    </w:p>
    <w:p w:rsidR="004011B0" w:rsidRPr="00016450" w:rsidRDefault="004011B0" w:rsidP="004011B0">
      <w:pPr>
        <w:widowControl w:val="0"/>
        <w:spacing w:after="160" w:line="360" w:lineRule="auto"/>
        <w:jc w:val="center"/>
        <w:rPr>
          <w:rFonts w:ascii="GHEA Grapalat" w:hAnsi="GHEA Grapalat"/>
          <w:b/>
        </w:rPr>
      </w:pPr>
      <w:r w:rsidRPr="00016450">
        <w:rPr>
          <w:rFonts w:ascii="GHEA Grapalat" w:hAnsi="GHEA Grapalat"/>
          <w:b/>
        </w:rPr>
        <w:t>8. ИНЫЕ УСЛОВИЯ</w:t>
      </w:r>
    </w:p>
    <w:p w:rsidR="004011B0" w:rsidRPr="00B138F3" w:rsidRDefault="004011B0" w:rsidP="004011B0">
      <w:pPr>
        <w:widowControl w:val="0"/>
        <w:tabs>
          <w:tab w:val="left" w:pos="1134"/>
        </w:tabs>
        <w:spacing w:after="160"/>
        <w:ind w:firstLine="567"/>
        <w:jc w:val="both"/>
        <w:rPr>
          <w:rFonts w:ascii="GHEA Grapalat" w:hAnsi="GHEA Grapalat" w:cs="Times Armenian"/>
        </w:rPr>
      </w:pPr>
      <w:r w:rsidRPr="00016450">
        <w:rPr>
          <w:rFonts w:ascii="GHEA Grapalat" w:hAnsi="GHEA Grapalat"/>
        </w:rPr>
        <w:t>8.1</w:t>
      </w:r>
      <w:r w:rsidRPr="006C6AFF">
        <w:rPr>
          <w:rFonts w:ascii="GHEA Grapalat" w:hAnsi="GHEA Grapalat"/>
        </w:rPr>
        <w:t>.</w:t>
      </w:r>
      <w:r w:rsidRPr="006C6AFF">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4011B0" w:rsidRPr="00B138F3" w:rsidRDefault="004011B0" w:rsidP="004011B0">
      <w:pPr>
        <w:widowControl w:val="0"/>
        <w:tabs>
          <w:tab w:val="left" w:pos="1134"/>
        </w:tabs>
        <w:spacing w:after="160" w:line="276" w:lineRule="auto"/>
        <w:ind w:firstLine="567"/>
        <w:jc w:val="both"/>
        <w:rPr>
          <w:rFonts w:ascii="GHEA Grapalat" w:hAnsi="GHEA Grapalat" w:cs="Sylfaen"/>
        </w:rPr>
      </w:pPr>
      <w:r w:rsidRPr="00B138F3">
        <w:rPr>
          <w:rFonts w:ascii="GHEA Grapalat" w:hAnsi="GHEA Grapalat"/>
        </w:rPr>
        <w:t>8.2.</w:t>
      </w:r>
      <w:r w:rsidRPr="00B138F3">
        <w:rPr>
          <w:rFonts w:ascii="GHEA Grapalat" w:hAnsi="GHEA Grapalat"/>
        </w:rPr>
        <w:tab/>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Pr="00B138F3">
        <w:rPr>
          <w:rFonts w:ascii="Courier New" w:hAnsi="Courier New" w:cs="Courier New"/>
          <w:lang w:val="en-US"/>
        </w:rPr>
        <w:t> </w:t>
      </w:r>
      <w:r w:rsidRPr="00B138F3">
        <w:rPr>
          <w:rFonts w:ascii="GHEA Grapalat" w:hAnsi="GHEA Grapalat"/>
        </w:rPr>
        <w:t xml:space="preserve">требования, вытекающее из договора, не может быть передано другому лицу без письменного согласия стороны должника. </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8.3.</w:t>
      </w:r>
      <w:r w:rsidRPr="00B138F3">
        <w:rPr>
          <w:rFonts w:ascii="GHEA Grapalat" w:hAnsi="GHEA Grapalat"/>
        </w:rPr>
        <w:tab/>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w:t>
      </w:r>
      <w:r w:rsidRPr="00B138F3">
        <w:rPr>
          <w:rFonts w:ascii="GHEA Grapalat" w:hAnsi="GHEA Grapalat"/>
        </w:rPr>
        <w:lastRenderedPageBreak/>
        <w:t>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8.4.</w:t>
      </w:r>
      <w:r w:rsidRPr="00B138F3">
        <w:rPr>
          <w:rFonts w:ascii="GHEA Grapalat" w:hAnsi="GHEA Grapalat"/>
        </w:rPr>
        <w:tab/>
        <w:t>Споры в связи с договором подлежат рассмотрению в судах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4011B0" w:rsidRPr="00B138F3" w:rsidRDefault="004011B0" w:rsidP="004011B0">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B138F3">
        <w:rPr>
          <w:rStyle w:val="FootnoteReference"/>
          <w:rFonts w:ascii="GHEA Grapalat" w:hAnsi="GHEA Grapalat"/>
        </w:rPr>
        <w:footnoteReference w:customMarkFollows="1" w:id="22"/>
        <w:t>22</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8.7.</w:t>
      </w:r>
      <w:r w:rsidRPr="00B138F3">
        <w:rPr>
          <w:rFonts w:ascii="GHEA Grapalat" w:hAnsi="GHEA Grapalat"/>
        </w:rPr>
        <w:tab/>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B138F3">
        <w:rPr>
          <w:rStyle w:val="FootnoteReference"/>
          <w:rFonts w:ascii="GHEA Grapalat" w:hAnsi="GHEA Grapalat"/>
        </w:rPr>
        <w:footnoteReference w:customMarkFollows="1" w:id="23"/>
        <w:t>23</w:t>
      </w:r>
      <w:r w:rsidRPr="00B138F3">
        <w:rPr>
          <w:rFonts w:ascii="GHEA Grapalat" w:hAnsi="GHEA Grapalat"/>
        </w:rPr>
        <w:t>.</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8.8.</w:t>
      </w:r>
      <w:r w:rsidRPr="00B138F3">
        <w:rPr>
          <w:rFonts w:ascii="GHEA Grapalat" w:hAnsi="GHEA Grapalat"/>
        </w:rPr>
        <w:tab/>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товара,а предложение продавца было представлено не позднее </w:t>
      </w:r>
      <w:r w:rsidRPr="00BD39D8">
        <w:rPr>
          <w:rFonts w:ascii="GHEA Grapalat" w:hAnsi="GHEA Grapalat"/>
        </w:rPr>
        <w:t>7-</w:t>
      </w:r>
      <w:r w:rsidRPr="00B138F3">
        <w:rPr>
          <w:rFonts w:ascii="GHEA Grapalat" w:hAnsi="GHEA Grapalat"/>
        </w:rPr>
        <w:t>и календарных дней до истечения срока, изначально установленного договором для поставки</w:t>
      </w:r>
      <w:r>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4011B0" w:rsidRPr="00B138F3" w:rsidRDefault="004011B0" w:rsidP="004011B0">
      <w:pPr>
        <w:widowControl w:val="0"/>
        <w:tabs>
          <w:tab w:val="left" w:pos="1134"/>
        </w:tabs>
        <w:spacing w:after="160"/>
        <w:ind w:firstLine="567"/>
        <w:jc w:val="both"/>
        <w:rPr>
          <w:rFonts w:ascii="GHEA Grapalat" w:hAnsi="GHEA Grapalat"/>
        </w:rPr>
      </w:pPr>
      <w:r w:rsidRPr="00B138F3">
        <w:rPr>
          <w:rFonts w:ascii="GHEA Grapalat" w:hAnsi="GHEA Grapalat"/>
        </w:rPr>
        <w:t>8.9.</w:t>
      </w:r>
      <w:r w:rsidRPr="00B138F3">
        <w:rPr>
          <w:rFonts w:ascii="GHEA Grapalat" w:hAnsi="GHEA Grapalat"/>
        </w:rPr>
        <w:tab/>
        <w:t>В условиях надлежащего исполнения договора, выгода (сбережения) или понесенные убытки сторон (Продавца или Покупателя) — это выгода или убытки, понесенные данной стороной.</w:t>
      </w:r>
      <w:r w:rsidRPr="00B138F3" w:rsidDel="003A39AC">
        <w:rPr>
          <w:rFonts w:ascii="GHEA Grapalat" w:hAnsi="GHEA Grapalat"/>
        </w:rPr>
        <w:t xml:space="preserve"> </w:t>
      </w:r>
      <w:r w:rsidRPr="00B138F3">
        <w:rPr>
          <w:rFonts w:ascii="GHEA Grapalat" w:hAnsi="GHEA Grapalat"/>
        </w:rPr>
        <w:t xml:space="preserve">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w:t>
      </w:r>
      <w:r w:rsidRPr="00B138F3">
        <w:rPr>
          <w:rFonts w:ascii="GHEA Grapalat" w:hAnsi="GHEA Grapalat"/>
        </w:rPr>
        <w:lastRenderedPageBreak/>
        <w:t>отношения, связанные с данными сделками, и за них ответственен Продавец.</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8.10.</w:t>
      </w:r>
      <w:r w:rsidRPr="00B138F3">
        <w:rPr>
          <w:rFonts w:ascii="GHEA Grapalat" w:hAnsi="GHEA Grapalat"/>
        </w:rPr>
        <w:tab/>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Pr="00B138F3">
        <w:rPr>
          <w:rFonts w:ascii="Courier New" w:hAnsi="Courier New" w:cs="Courier New"/>
          <w:lang w:val="en-US"/>
        </w:rPr>
        <w:t> </w:t>
      </w:r>
      <w:r w:rsidRPr="00B138F3">
        <w:rPr>
          <w:rFonts w:ascii="GHEA Grapalat" w:hAnsi="GHEA Grapalat"/>
        </w:rPr>
        <w:t xml:space="preserve">Армения. </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8.11.</w:t>
      </w:r>
      <w:r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w:t>
      </w:r>
      <w:r>
        <w:rPr>
          <w:rFonts w:ascii="GHEA Grapalat" w:hAnsi="GHEA Grapalat"/>
          <w:spacing w:val="-6"/>
        </w:rPr>
        <w:t>«</w:t>
      </w:r>
      <w:r w:rsidRPr="00B138F3">
        <w:rPr>
          <w:rFonts w:ascii="GHEA Grapalat" w:hAnsi="GHEA Grapalat"/>
          <w:spacing w:val="-6"/>
        </w:rPr>
        <w:t>Уведомления об одностороннем расторжении договоров</w:t>
      </w:r>
      <w:r>
        <w:rPr>
          <w:rFonts w:ascii="GHEA Grapalat" w:hAnsi="GHEA Grapalat"/>
          <w:spacing w:val="-6"/>
        </w:rPr>
        <w:t>»</w:t>
      </w:r>
      <w:r w:rsidRPr="00B138F3">
        <w:rPr>
          <w:rFonts w:ascii="GHEA Grapalat" w:hAnsi="GHEA Grapalat"/>
          <w:spacing w:val="-6"/>
        </w:rPr>
        <w:t xml:space="preserve"> на интернет сайте, действующем по адресу www.procurement.am, с</w:t>
      </w:r>
      <w:r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Pr="00B138F3">
        <w:t xml:space="preserve"> </w:t>
      </w:r>
      <w:r w:rsidRPr="00B138F3">
        <w:rPr>
          <w:rFonts w:ascii="GHEA Grapalat" w:hAnsi="GHEA Grapalat"/>
          <w:spacing w:val="-6"/>
        </w:rPr>
        <w:t>В день публикации в бюллетене уведомления о полном или частичном одностороннем расторжении договора Покупатель высылает его также на электронную почту Продавца.</w:t>
      </w:r>
    </w:p>
    <w:p w:rsidR="004011B0" w:rsidRPr="00B138F3" w:rsidRDefault="004011B0" w:rsidP="004011B0">
      <w:pPr>
        <w:widowControl w:val="0"/>
        <w:tabs>
          <w:tab w:val="left" w:pos="1276"/>
        </w:tabs>
        <w:spacing w:after="160"/>
        <w:ind w:firstLine="567"/>
        <w:jc w:val="both"/>
        <w:rPr>
          <w:rFonts w:ascii="GHEA Grapalat" w:hAnsi="GHEA Grapalat"/>
          <w:spacing w:val="-6"/>
        </w:rPr>
      </w:pPr>
      <w:r w:rsidRPr="00B138F3">
        <w:rPr>
          <w:rFonts w:ascii="GHEA Grapalat" w:hAnsi="GHEA Grapalat"/>
        </w:rPr>
        <w:t>8.12.</w:t>
      </w:r>
      <w:r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4011B0" w:rsidRPr="00B138F3"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8.13.</w:t>
      </w:r>
      <w:r w:rsidRPr="00B138F3">
        <w:rPr>
          <w:rFonts w:ascii="GHEA Grapalat" w:hAnsi="GHEA Grapalat"/>
        </w:rPr>
        <w:tab/>
        <w:t>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и № 3.1. к</w:t>
      </w:r>
      <w:r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4011B0"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8.14.</w:t>
      </w:r>
      <w:r w:rsidRPr="00B138F3">
        <w:rPr>
          <w:rFonts w:ascii="GHEA Grapalat" w:hAnsi="GHEA Grapalat"/>
        </w:rPr>
        <w:tab/>
        <w:t>К отношениям, связанным с договором, применяется право Республики Армения.</w:t>
      </w:r>
    </w:p>
    <w:p w:rsidR="004011B0" w:rsidRPr="00974EA8" w:rsidRDefault="004011B0" w:rsidP="004011B0">
      <w:pPr>
        <w:widowControl w:val="0"/>
        <w:tabs>
          <w:tab w:val="left" w:pos="1276"/>
        </w:tabs>
        <w:spacing w:after="160"/>
        <w:ind w:firstLine="567"/>
        <w:jc w:val="both"/>
        <w:rPr>
          <w:rFonts w:ascii="GHEA Grapalat" w:hAnsi="GHEA Grapalat"/>
        </w:rPr>
      </w:pPr>
      <w:r w:rsidRPr="00B138F3">
        <w:rPr>
          <w:rFonts w:ascii="GHEA Grapalat" w:hAnsi="GHEA Grapalat"/>
        </w:rPr>
        <w:t>8.15.</w:t>
      </w:r>
      <w:r w:rsidRPr="00B138F3">
        <w:rPr>
          <w:rFonts w:ascii="GHEA Grapalat" w:hAnsi="GHEA Grapalat"/>
        </w:rPr>
        <w:tab/>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Pr="00BA249F">
        <w:rPr>
          <w:rFonts w:ascii="GHEA Grapalat" w:hAnsi="GHEA Grapalat"/>
        </w:rPr>
        <w:t xml:space="preserve"> </w:t>
      </w:r>
      <w:r w:rsidRPr="00DC2F9B">
        <w:rPr>
          <w:rFonts w:ascii="GHEA Grapalat" w:hAnsi="GHEA Grapalat"/>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поставки товара, установленного предыдущим соглашением</w:t>
      </w:r>
      <w:r>
        <w:rPr>
          <w:rFonts w:ascii="GHEA Grapalat" w:hAnsi="GHEA Grapalat"/>
        </w:rPr>
        <w:t>.</w:t>
      </w:r>
      <w:r w:rsidRPr="00974EA8">
        <w:rPr>
          <w:rFonts w:ascii="GHEA Grapalat" w:hAnsi="GHEA Grapalat"/>
        </w:rPr>
        <w:t xml:space="preserve">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заменяются гарантией или наличными деньгами, с учетом требований </w:t>
      </w:r>
      <w:r w:rsidRPr="00891020">
        <w:rPr>
          <w:rFonts w:ascii="GHEA Grapalat" w:hAnsi="GHEA Grapalat"/>
        </w:rPr>
        <w:t>абзац</w:t>
      </w:r>
      <w:r>
        <w:rPr>
          <w:rFonts w:ascii="GHEA Grapalat" w:hAnsi="GHEA Grapalat"/>
        </w:rPr>
        <w:t>а</w:t>
      </w:r>
      <w:r w:rsidRPr="00891020">
        <w:rPr>
          <w:rFonts w:ascii="GHEA Grapalat" w:hAnsi="GHEA Grapalat"/>
        </w:rPr>
        <w:t xml:space="preserve"> </w:t>
      </w:r>
      <w:r>
        <w:rPr>
          <w:rFonts w:ascii="GHEA Grapalat" w:hAnsi="GHEA Grapalat"/>
        </w:rPr>
        <w:t>«в»</w:t>
      </w:r>
      <w:r w:rsidRPr="00891020">
        <w:rPr>
          <w:rFonts w:ascii="GHEA Grapalat" w:hAnsi="GHEA Grapalat"/>
        </w:rPr>
        <w:t xml:space="preserve"> подпункта 1</w:t>
      </w:r>
      <w:r>
        <w:rPr>
          <w:rFonts w:ascii="GHEA Grapalat" w:hAnsi="GHEA Grapalat"/>
        </w:rPr>
        <w:t xml:space="preserve"> и</w:t>
      </w:r>
      <w:r w:rsidRPr="00891020">
        <w:rPr>
          <w:rFonts w:ascii="GHEA Grapalat" w:hAnsi="GHEA Grapalat"/>
        </w:rPr>
        <w:t xml:space="preserve"> </w:t>
      </w:r>
      <w:r w:rsidRPr="00974EA8">
        <w:rPr>
          <w:rFonts w:ascii="GHEA Grapalat" w:hAnsi="GHEA Grapalat"/>
        </w:rPr>
        <w:t xml:space="preserve">абзаца </w:t>
      </w:r>
      <w:r>
        <w:rPr>
          <w:rFonts w:ascii="GHEA Grapalat" w:hAnsi="GHEA Grapalat"/>
        </w:rPr>
        <w:t>«</w:t>
      </w:r>
      <w:r w:rsidRPr="00974EA8">
        <w:rPr>
          <w:rFonts w:ascii="GHEA Grapalat" w:hAnsi="GHEA Grapalat"/>
        </w:rPr>
        <w:t>б</w:t>
      </w:r>
      <w:r>
        <w:rPr>
          <w:rFonts w:ascii="GHEA Grapalat" w:hAnsi="GHEA Grapalat"/>
        </w:rPr>
        <w:t>»</w:t>
      </w:r>
      <w:r w:rsidRPr="00974EA8">
        <w:rPr>
          <w:rFonts w:ascii="GHEA Grapalat" w:hAnsi="GHEA Grapalat"/>
        </w:rPr>
        <w:t xml:space="preserve"> подпункта 17 пункта 32 Приложения № 1</w:t>
      </w:r>
      <w:r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обеспечений квалификации и договора представленных в виде неустойки, также представляет Покупателю новые обеспечения в течение пятнадцати рабочих дней со дня получения извещения о заключении соглашения. В </w:t>
      </w:r>
      <w:r w:rsidRPr="00974EA8">
        <w:rPr>
          <w:rFonts w:ascii="GHEA Grapalat" w:hAnsi="GHEA Grapalat"/>
        </w:rPr>
        <w:lastRenderedPageBreak/>
        <w:t>противном случае договор расторгается Покупателем в одностороннем порядке.</w:t>
      </w:r>
      <w:r w:rsidRPr="00974EA8">
        <w:rPr>
          <w:rStyle w:val="FootnoteReference"/>
          <w:rFonts w:ascii="GHEA Grapalat" w:hAnsi="GHEA Grapalat"/>
        </w:rPr>
        <w:footnoteReference w:customMarkFollows="1" w:id="24"/>
        <w:t>24</w:t>
      </w:r>
    </w:p>
    <w:p w:rsidR="004011B0" w:rsidRPr="00B138F3" w:rsidRDefault="004011B0" w:rsidP="004011B0">
      <w:pPr>
        <w:widowControl w:val="0"/>
        <w:tabs>
          <w:tab w:val="left" w:pos="1276"/>
        </w:tabs>
        <w:spacing w:after="160"/>
        <w:ind w:firstLine="567"/>
        <w:jc w:val="center"/>
        <w:rPr>
          <w:rFonts w:ascii="GHEA Grapalat" w:hAnsi="GHEA Grapalat"/>
        </w:rPr>
      </w:pPr>
    </w:p>
    <w:p w:rsidR="004011B0" w:rsidRPr="00B138F3" w:rsidRDefault="004011B0" w:rsidP="004011B0">
      <w:pPr>
        <w:widowControl w:val="0"/>
        <w:spacing w:after="160"/>
        <w:jc w:val="center"/>
        <w:rPr>
          <w:rFonts w:ascii="GHEA Grapalat" w:hAnsi="GHEA Grapalat"/>
          <w:b/>
        </w:rPr>
      </w:pPr>
      <w:r>
        <w:rPr>
          <w:rFonts w:ascii="GHEA Grapalat" w:hAnsi="GHEA Grapalat"/>
          <w:b/>
        </w:rPr>
        <w:t>9</w:t>
      </w:r>
      <w:r w:rsidRPr="00B138F3">
        <w:rPr>
          <w:rFonts w:ascii="GHEA Grapalat" w:hAnsi="GHEA Grapalat"/>
          <w:b/>
        </w:rPr>
        <w:t>.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4011B0" w:rsidRPr="00B138F3" w:rsidTr="00735476">
        <w:tc>
          <w:tcPr>
            <w:tcW w:w="4536" w:type="dxa"/>
          </w:tcPr>
          <w:p w:rsidR="004011B0" w:rsidRPr="00B138F3" w:rsidRDefault="004011B0" w:rsidP="00735476">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73547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735476">
            <w:pPr>
              <w:widowControl w:val="0"/>
              <w:spacing w:after="160"/>
              <w:jc w:val="center"/>
              <w:rPr>
                <w:rFonts w:ascii="GHEA Grapalat" w:hAnsi="GHEA Grapalat"/>
              </w:rPr>
            </w:pPr>
            <w:r w:rsidRPr="00B138F3">
              <w:rPr>
                <w:rFonts w:ascii="GHEA Grapalat" w:hAnsi="GHEA Grapalat"/>
              </w:rPr>
              <w:t>М. П.</w:t>
            </w:r>
          </w:p>
        </w:tc>
        <w:tc>
          <w:tcPr>
            <w:tcW w:w="760" w:type="dxa"/>
          </w:tcPr>
          <w:p w:rsidR="004011B0" w:rsidRPr="00B138F3" w:rsidRDefault="004011B0" w:rsidP="00735476">
            <w:pPr>
              <w:widowControl w:val="0"/>
              <w:spacing w:after="160"/>
              <w:jc w:val="center"/>
              <w:rPr>
                <w:rFonts w:ascii="GHEA Grapalat" w:hAnsi="GHEA Grapalat"/>
              </w:rPr>
            </w:pPr>
          </w:p>
        </w:tc>
        <w:tc>
          <w:tcPr>
            <w:tcW w:w="4343" w:type="dxa"/>
          </w:tcPr>
          <w:p w:rsidR="004011B0" w:rsidRPr="00B138F3" w:rsidRDefault="004011B0" w:rsidP="00735476">
            <w:pPr>
              <w:widowControl w:val="0"/>
              <w:pBdr>
                <w:bottom w:val="single" w:sz="12" w:space="1" w:color="auto"/>
              </w:pBdr>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735476">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4011B0" w:rsidRPr="00B138F3" w:rsidRDefault="004011B0" w:rsidP="00735476">
            <w:pPr>
              <w:widowControl w:val="0"/>
              <w:spacing w:after="160"/>
              <w:jc w:val="center"/>
              <w:rPr>
                <w:rFonts w:ascii="GHEA Grapalat" w:hAnsi="GHEA Grapalat"/>
              </w:rPr>
            </w:pPr>
            <w:r w:rsidRPr="00B138F3">
              <w:rPr>
                <w:rFonts w:ascii="GHEA Grapalat" w:hAnsi="GHEA Grapalat"/>
              </w:rPr>
              <w:t>М. П.</w:t>
            </w:r>
          </w:p>
        </w:tc>
      </w:tr>
    </w:tbl>
    <w:p w:rsidR="004011B0" w:rsidRDefault="004011B0" w:rsidP="004011B0">
      <w:pPr>
        <w:widowControl w:val="0"/>
        <w:spacing w:after="160"/>
        <w:ind w:firstLine="567"/>
        <w:jc w:val="both"/>
        <w:rPr>
          <w:rFonts w:ascii="GHEA Grapalat" w:hAnsi="GHEA Grapalat"/>
          <w:i/>
          <w:lang w:val="hy-AM"/>
        </w:rPr>
      </w:pPr>
    </w:p>
    <w:p w:rsidR="004011B0" w:rsidRPr="00B138F3" w:rsidRDefault="004011B0" w:rsidP="004011B0">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4011B0" w:rsidRPr="00B138F3" w:rsidRDefault="004011B0" w:rsidP="004011B0">
      <w:pPr>
        <w:widowControl w:val="0"/>
        <w:spacing w:after="160"/>
        <w:rPr>
          <w:rFonts w:ascii="GHEA Grapalat" w:hAnsi="GHEA Grapalat"/>
        </w:rPr>
      </w:pPr>
    </w:p>
    <w:p w:rsidR="004011B0" w:rsidRPr="00382B60" w:rsidRDefault="004011B0" w:rsidP="004011B0">
      <w:pPr>
        <w:widowControl w:val="0"/>
        <w:spacing w:after="160"/>
        <w:jc w:val="right"/>
        <w:rPr>
          <w:rFonts w:ascii="GHEA Grapalat" w:hAnsi="GHEA Grapalat"/>
        </w:rPr>
        <w:sectPr w:rsidR="004011B0" w:rsidRPr="00382B60" w:rsidSect="00EE7F1F">
          <w:footerReference w:type="default" r:id="rId12"/>
          <w:footnotePr>
            <w:pos w:val="beneathText"/>
          </w:footnotePr>
          <w:pgSz w:w="11906" w:h="16838" w:code="9"/>
          <w:pgMar w:top="450" w:right="656" w:bottom="990" w:left="1080" w:header="561" w:footer="561" w:gutter="0"/>
          <w:cols w:space="720"/>
          <w:docGrid w:linePitch="326"/>
        </w:sectPr>
      </w:pPr>
    </w:p>
    <w:p w:rsidR="004011B0" w:rsidRPr="00016450" w:rsidRDefault="004011B0" w:rsidP="004011B0">
      <w:pPr>
        <w:widowControl w:val="0"/>
        <w:spacing w:after="160"/>
        <w:jc w:val="right"/>
        <w:rPr>
          <w:rFonts w:ascii="GHEA Grapalat" w:hAnsi="GHEA Grapalat"/>
          <w:i/>
        </w:rPr>
      </w:pPr>
      <w:r w:rsidRPr="00016450">
        <w:rPr>
          <w:rFonts w:ascii="GHEA Grapalat" w:hAnsi="GHEA Grapalat"/>
          <w:i/>
        </w:rPr>
        <w:lastRenderedPageBreak/>
        <w:t>Приложение № 1</w:t>
      </w:r>
    </w:p>
    <w:p w:rsidR="004011B0" w:rsidRPr="00BD39D8" w:rsidRDefault="004011B0" w:rsidP="004011B0">
      <w:pPr>
        <w:pStyle w:val="BodyTextIndent3"/>
        <w:widowControl w:val="0"/>
        <w:spacing w:after="160"/>
        <w:jc w:val="right"/>
        <w:rPr>
          <w:rFonts w:ascii="GHEA Grapalat" w:hAnsi="GHEA Grapalat"/>
          <w:b/>
          <w:sz w:val="24"/>
          <w:szCs w:val="24"/>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sz w:val="24"/>
          <w:szCs w:val="24"/>
        </w:rPr>
        <w:t>ЕГС-</w:t>
      </w:r>
      <w:r w:rsidRPr="00AA05DB">
        <w:rPr>
          <w:rFonts w:ascii="GHEA Grapalat" w:hAnsi="GHEA Grapalat"/>
          <w:b/>
          <w:sz w:val="24"/>
          <w:szCs w:val="24"/>
        </w:rPr>
        <w:t>BMAPDzB</w:t>
      </w:r>
      <w:r>
        <w:rPr>
          <w:rFonts w:ascii="GHEA Grapalat" w:hAnsi="GHEA Grapalat"/>
          <w:b/>
          <w:sz w:val="24"/>
          <w:szCs w:val="24"/>
        </w:rPr>
        <w:t>-</w:t>
      </w:r>
      <w:r w:rsidRPr="000D6FF5">
        <w:rPr>
          <w:rFonts w:ascii="GHEA Grapalat" w:hAnsi="GHEA Grapalat"/>
          <w:b/>
          <w:sz w:val="24"/>
          <w:szCs w:val="24"/>
        </w:rPr>
        <w:t>2</w:t>
      </w:r>
      <w:r w:rsidRPr="00BD39D8">
        <w:rPr>
          <w:rFonts w:ascii="GHEA Grapalat" w:hAnsi="GHEA Grapalat"/>
          <w:b/>
          <w:sz w:val="24"/>
          <w:szCs w:val="24"/>
        </w:rPr>
        <w:t>4</w:t>
      </w:r>
      <w:r w:rsidRPr="00077CEB">
        <w:rPr>
          <w:rFonts w:ascii="GHEA Grapalat" w:hAnsi="GHEA Grapalat"/>
          <w:b/>
          <w:sz w:val="24"/>
          <w:szCs w:val="24"/>
        </w:rPr>
        <w:t>/</w:t>
      </w:r>
      <w:r w:rsidRPr="00BD39D8">
        <w:rPr>
          <w:rFonts w:ascii="GHEA Grapalat" w:hAnsi="GHEA Grapalat"/>
          <w:b/>
          <w:sz w:val="24"/>
          <w:szCs w:val="24"/>
        </w:rPr>
        <w:t>1</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 xml:space="preserve">заключенному </w:t>
      </w:r>
      <w:r>
        <w:rPr>
          <w:rFonts w:ascii="GHEA Grapalat" w:hAnsi="GHEA Grapalat"/>
          <w:i/>
        </w:rPr>
        <w:t>«</w:t>
      </w:r>
      <w:r w:rsidRPr="00AA5BD2">
        <w:rPr>
          <w:rFonts w:ascii="GHEA Grapalat" w:hAnsi="GHEA Grapalat"/>
          <w:i/>
        </w:rPr>
        <w:tab/>
      </w:r>
      <w:r>
        <w:rPr>
          <w:rFonts w:ascii="GHEA Grapalat" w:hAnsi="GHEA Grapalat"/>
          <w:i/>
        </w:rPr>
        <w:t>«</w:t>
      </w:r>
      <w:r w:rsidRPr="00AA5BD2">
        <w:rPr>
          <w:rFonts w:ascii="GHEA Grapalat" w:hAnsi="GHEA Grapalat"/>
          <w:i/>
        </w:rPr>
        <w:t xml:space="preserve"> </w:t>
      </w:r>
      <w:r w:rsidRPr="00AA5BD2">
        <w:rPr>
          <w:rFonts w:ascii="GHEA Grapalat" w:hAnsi="GHEA Grapalat"/>
          <w:i/>
        </w:rPr>
        <w:tab/>
        <w:t>20</w:t>
      </w:r>
      <w:r>
        <w:rPr>
          <w:rFonts w:ascii="GHEA Grapalat" w:hAnsi="GHEA Grapalat"/>
          <w:i/>
        </w:rPr>
        <w:t>2</w:t>
      </w:r>
      <w:r w:rsidRPr="00BD39D8">
        <w:rPr>
          <w:rFonts w:ascii="GHEA Grapalat" w:hAnsi="GHEA Grapalat"/>
          <w:i/>
        </w:rPr>
        <w:t>4</w:t>
      </w:r>
      <w:r w:rsidRPr="00AA5BD2">
        <w:rPr>
          <w:rFonts w:ascii="GHEA Grapalat" w:hAnsi="GHEA Grapalat"/>
          <w:i/>
        </w:rPr>
        <w:t>г.</w:t>
      </w:r>
    </w:p>
    <w:p w:rsidR="004011B0" w:rsidRPr="00016450" w:rsidRDefault="004011B0" w:rsidP="004011B0">
      <w:pPr>
        <w:widowControl w:val="0"/>
        <w:spacing w:after="160" w:line="360" w:lineRule="auto"/>
        <w:jc w:val="center"/>
        <w:rPr>
          <w:rFonts w:ascii="GHEA Grapalat" w:hAnsi="GHEA Grapalat"/>
        </w:rPr>
      </w:pPr>
      <w:r w:rsidRPr="00016450">
        <w:rPr>
          <w:rFonts w:ascii="GHEA Grapalat" w:hAnsi="GHEA Grapalat"/>
        </w:rPr>
        <w:t>ТЕХНИЧЕСКА</w:t>
      </w:r>
      <w:r>
        <w:rPr>
          <w:rFonts w:ascii="GHEA Grapalat" w:hAnsi="GHEA Grapalat"/>
        </w:rPr>
        <w:t>Я ХАРАКТЕРИСТИКА-ГРАФИК ЗАКУПКИ</w:t>
      </w:r>
    </w:p>
    <w:p w:rsidR="004011B0" w:rsidRPr="00016450" w:rsidRDefault="004011B0" w:rsidP="004011B0">
      <w:pPr>
        <w:widowControl w:val="0"/>
        <w:spacing w:after="160" w:line="360" w:lineRule="auto"/>
        <w:jc w:val="right"/>
        <w:rPr>
          <w:rFonts w:ascii="GHEA Grapalat" w:hAnsi="GHEA Grapalat"/>
        </w:rPr>
      </w:pPr>
      <w:r w:rsidRPr="00016450">
        <w:rPr>
          <w:rFonts w:ascii="GHEA Grapalat" w:hAnsi="GHEA Grapalat"/>
        </w:rPr>
        <w:t>драмов РА</w:t>
      </w:r>
    </w:p>
    <w:tbl>
      <w:tblPr>
        <w:tblW w:w="15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5"/>
        <w:gridCol w:w="1306"/>
        <w:gridCol w:w="395"/>
        <w:gridCol w:w="1843"/>
        <w:gridCol w:w="1843"/>
        <w:gridCol w:w="2687"/>
        <w:gridCol w:w="1239"/>
        <w:gridCol w:w="1715"/>
        <w:gridCol w:w="1620"/>
        <w:gridCol w:w="1314"/>
      </w:tblGrid>
      <w:tr w:rsidR="004011B0" w:rsidRPr="00576215" w:rsidTr="00735476">
        <w:trPr>
          <w:trHeight w:val="361"/>
          <w:jc w:val="center"/>
        </w:trPr>
        <w:tc>
          <w:tcPr>
            <w:tcW w:w="15057" w:type="dxa"/>
            <w:gridSpan w:val="10"/>
          </w:tcPr>
          <w:p w:rsidR="004011B0" w:rsidRPr="00576215" w:rsidRDefault="004011B0" w:rsidP="00735476">
            <w:pPr>
              <w:widowControl w:val="0"/>
              <w:spacing w:after="120"/>
              <w:jc w:val="center"/>
              <w:rPr>
                <w:rFonts w:ascii="GHEA Grapalat" w:hAnsi="GHEA Grapalat"/>
                <w:sz w:val="16"/>
                <w:szCs w:val="20"/>
              </w:rPr>
            </w:pPr>
            <w:r w:rsidRPr="004777FA">
              <w:rPr>
                <w:rFonts w:ascii="GHEA Grapalat" w:hAnsi="GHEA Grapalat"/>
                <w:sz w:val="22"/>
                <w:szCs w:val="20"/>
              </w:rPr>
              <w:t>Товар</w:t>
            </w:r>
          </w:p>
        </w:tc>
      </w:tr>
      <w:tr w:rsidR="004011B0" w:rsidRPr="00576215" w:rsidTr="00FF794E">
        <w:trPr>
          <w:trHeight w:val="1031"/>
          <w:jc w:val="center"/>
        </w:trPr>
        <w:tc>
          <w:tcPr>
            <w:tcW w:w="1095"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номер предусмотренного приглашением лота</w:t>
            </w:r>
          </w:p>
        </w:tc>
        <w:tc>
          <w:tcPr>
            <w:tcW w:w="1701" w:type="dxa"/>
            <w:gridSpan w:val="2"/>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промежуточный код, предусмотренный планом закупок по классификации ЕЗК (CPV)</w:t>
            </w:r>
          </w:p>
        </w:tc>
        <w:tc>
          <w:tcPr>
            <w:tcW w:w="1843" w:type="dxa"/>
            <w:vAlign w:val="center"/>
          </w:tcPr>
          <w:p w:rsidR="004011B0" w:rsidRPr="004777FA" w:rsidRDefault="004011B0" w:rsidP="00735476">
            <w:pPr>
              <w:widowControl w:val="0"/>
              <w:spacing w:after="120"/>
              <w:jc w:val="center"/>
              <w:rPr>
                <w:rFonts w:ascii="GHEA Grapalat" w:hAnsi="GHEA Grapalat"/>
                <w:sz w:val="22"/>
                <w:szCs w:val="20"/>
              </w:rPr>
            </w:pPr>
            <w:r w:rsidRPr="004777FA">
              <w:rPr>
                <w:rFonts w:ascii="GHEA Grapalat" w:hAnsi="GHEA Grapalat"/>
                <w:sz w:val="22"/>
                <w:szCs w:val="20"/>
              </w:rPr>
              <w:t xml:space="preserve">наименование </w:t>
            </w:r>
          </w:p>
        </w:tc>
        <w:tc>
          <w:tcPr>
            <w:tcW w:w="1843" w:type="dxa"/>
            <w:vAlign w:val="center"/>
          </w:tcPr>
          <w:p w:rsidR="004011B0" w:rsidRPr="004777FA" w:rsidRDefault="004011B0" w:rsidP="00735476">
            <w:pPr>
              <w:widowControl w:val="0"/>
              <w:spacing w:after="120"/>
              <w:jc w:val="center"/>
              <w:rPr>
                <w:rFonts w:ascii="GHEA Grapalat" w:hAnsi="GHEA Grapalat"/>
                <w:sz w:val="22"/>
                <w:szCs w:val="20"/>
              </w:rPr>
            </w:pPr>
            <w:r w:rsidRPr="00C36823">
              <w:rPr>
                <w:rFonts w:ascii="GHEA Grapalat" w:hAnsi="GHEA Grapalat"/>
                <w:sz w:val="22"/>
                <w:szCs w:val="20"/>
              </w:rPr>
              <w:t>товарный знак, фирменное наименование, марка и наименование производителя</w:t>
            </w:r>
          </w:p>
        </w:tc>
        <w:tc>
          <w:tcPr>
            <w:tcW w:w="2687"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техническая характеристика</w:t>
            </w:r>
          </w:p>
        </w:tc>
        <w:tc>
          <w:tcPr>
            <w:tcW w:w="1239"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единица измерения</w:t>
            </w:r>
          </w:p>
        </w:tc>
        <w:tc>
          <w:tcPr>
            <w:tcW w:w="1715"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цена единицы/драмов РА</w:t>
            </w:r>
          </w:p>
        </w:tc>
        <w:tc>
          <w:tcPr>
            <w:tcW w:w="1620" w:type="dxa"/>
            <w:vAlign w:val="center"/>
          </w:tcPr>
          <w:p w:rsidR="004011B0" w:rsidRPr="00422C6A"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общая цена/драмов РА</w:t>
            </w:r>
          </w:p>
        </w:tc>
        <w:tc>
          <w:tcPr>
            <w:tcW w:w="1314" w:type="dxa"/>
            <w:vAlign w:val="center"/>
          </w:tcPr>
          <w:p w:rsidR="004011B0" w:rsidRPr="00C90F08" w:rsidRDefault="004011B0" w:rsidP="00735476">
            <w:pPr>
              <w:widowControl w:val="0"/>
              <w:spacing w:after="120"/>
              <w:jc w:val="center"/>
              <w:rPr>
                <w:rFonts w:ascii="GHEA Grapalat" w:hAnsi="GHEA Grapalat"/>
                <w:sz w:val="22"/>
                <w:szCs w:val="20"/>
              </w:rPr>
            </w:pPr>
            <w:r w:rsidRPr="00422C6A">
              <w:rPr>
                <w:rFonts w:ascii="GHEA Grapalat" w:hAnsi="GHEA Grapalat"/>
                <w:sz w:val="22"/>
                <w:szCs w:val="20"/>
              </w:rPr>
              <w:t>общее количество</w:t>
            </w:r>
            <w:r w:rsidRPr="00C90F08">
              <w:rPr>
                <w:rFonts w:ascii="GHEA Grapalat" w:hAnsi="GHEA Grapalat"/>
                <w:sz w:val="22"/>
                <w:szCs w:val="20"/>
              </w:rPr>
              <w:t xml:space="preserve"> планируется купить </w:t>
            </w:r>
          </w:p>
        </w:tc>
      </w:tr>
      <w:tr w:rsidR="004011B0" w:rsidRPr="00576215" w:rsidTr="00FF794E">
        <w:trPr>
          <w:trHeight w:val="406"/>
          <w:jc w:val="center"/>
        </w:trPr>
        <w:tc>
          <w:tcPr>
            <w:tcW w:w="1095" w:type="dxa"/>
            <w:vAlign w:val="center"/>
          </w:tcPr>
          <w:p w:rsidR="004011B0" w:rsidRPr="00C36823"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3E1027" w:rsidRDefault="004011B0" w:rsidP="004011B0">
            <w:pPr>
              <w:widowControl w:val="0"/>
              <w:spacing w:after="120"/>
              <w:jc w:val="center"/>
              <w:rPr>
                <w:rFonts w:ascii="GHEA Grapalat" w:hAnsi="GHEA Grapalat"/>
                <w:sz w:val="16"/>
                <w:szCs w:val="20"/>
                <w:lang w:val="en-US"/>
              </w:rPr>
            </w:pPr>
            <w:r w:rsidRPr="00141322">
              <w:rPr>
                <w:rFonts w:ascii="GHEA Grapalat" w:hAnsi="GHEA Grapalat"/>
                <w:sz w:val="26"/>
                <w:szCs w:val="20"/>
                <w:lang w:val="en-US"/>
              </w:rPr>
              <w:t>штука</w:t>
            </w:r>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168</w:t>
            </w:r>
          </w:p>
        </w:tc>
      </w:tr>
      <w:tr w:rsidR="004011B0" w:rsidRPr="00576215" w:rsidTr="00FF794E">
        <w:trPr>
          <w:trHeight w:val="406"/>
          <w:jc w:val="center"/>
        </w:trPr>
        <w:tc>
          <w:tcPr>
            <w:tcW w:w="1095" w:type="dxa"/>
            <w:vAlign w:val="center"/>
          </w:tcPr>
          <w:p w:rsidR="004011B0"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141322" w:rsidRDefault="004011B0" w:rsidP="004011B0">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188</w:t>
            </w:r>
          </w:p>
        </w:tc>
      </w:tr>
      <w:tr w:rsidR="004011B0" w:rsidRPr="00576215" w:rsidTr="00FF794E">
        <w:trPr>
          <w:trHeight w:val="406"/>
          <w:jc w:val="center"/>
        </w:trPr>
        <w:tc>
          <w:tcPr>
            <w:tcW w:w="1095" w:type="dxa"/>
            <w:vAlign w:val="center"/>
          </w:tcPr>
          <w:p w:rsidR="004011B0" w:rsidRDefault="004011B0" w:rsidP="004011B0">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1701" w:type="dxa"/>
            <w:gridSpan w:val="2"/>
            <w:vAlign w:val="center"/>
          </w:tcPr>
          <w:p w:rsidR="004011B0" w:rsidRPr="00120D20" w:rsidRDefault="004011B0" w:rsidP="004011B0">
            <w:pPr>
              <w:jc w:val="center"/>
              <w:rPr>
                <w:rFonts w:ascii="GHEA Grapalat" w:hAnsi="GHEA Grapalat"/>
              </w:rPr>
            </w:pPr>
            <w:r>
              <w:rPr>
                <w:rFonts w:ascii="Arial Unicode" w:hAnsi="Arial Unicode" w:cs="Arial"/>
                <w:sz w:val="22"/>
                <w:szCs w:val="22"/>
              </w:rPr>
              <w:t>31531730</w:t>
            </w:r>
          </w:p>
        </w:tc>
        <w:tc>
          <w:tcPr>
            <w:tcW w:w="1843" w:type="dxa"/>
            <w:vAlign w:val="center"/>
          </w:tcPr>
          <w:p w:rsidR="004011B0" w:rsidRDefault="004011B0" w:rsidP="004011B0">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1843" w:type="dxa"/>
            <w:vAlign w:val="center"/>
          </w:tcPr>
          <w:p w:rsidR="004011B0" w:rsidRPr="004368E0" w:rsidRDefault="004011B0" w:rsidP="004011B0">
            <w:pPr>
              <w:widowControl w:val="0"/>
              <w:spacing w:after="120"/>
              <w:jc w:val="center"/>
              <w:rPr>
                <w:rFonts w:ascii="GHEA Grapalat" w:hAnsi="GHEA Grapalat"/>
                <w:sz w:val="22"/>
                <w:szCs w:val="20"/>
              </w:rPr>
            </w:pPr>
          </w:p>
        </w:tc>
        <w:tc>
          <w:tcPr>
            <w:tcW w:w="2687" w:type="dxa"/>
            <w:vAlign w:val="center"/>
          </w:tcPr>
          <w:p w:rsidR="004011B0" w:rsidRPr="00DB21A3" w:rsidRDefault="00DB21A3" w:rsidP="00FF794E">
            <w:pPr>
              <w:jc w:val="center"/>
              <w:rPr>
                <w:rFonts w:ascii="Calibri" w:hAnsi="Calibri" w:cs="Calibri"/>
                <w:color w:val="000000"/>
              </w:rPr>
            </w:pPr>
            <w:r w:rsidRPr="00DB21A3">
              <w:rPr>
                <w:rFonts w:ascii="Calibri" w:hAnsi="Calibri" w:cs="Calibri"/>
                <w:color w:val="000000"/>
              </w:rPr>
              <w:t>технические характеристики согласно приложению N 1-1</w:t>
            </w:r>
          </w:p>
        </w:tc>
        <w:tc>
          <w:tcPr>
            <w:tcW w:w="1239" w:type="dxa"/>
            <w:vAlign w:val="center"/>
          </w:tcPr>
          <w:p w:rsidR="004011B0" w:rsidRPr="00141322" w:rsidRDefault="004011B0" w:rsidP="004011B0">
            <w:pPr>
              <w:widowControl w:val="0"/>
              <w:spacing w:after="120"/>
              <w:jc w:val="center"/>
              <w:rPr>
                <w:rFonts w:ascii="GHEA Grapalat" w:hAnsi="GHEA Grapalat"/>
                <w:sz w:val="26"/>
                <w:szCs w:val="20"/>
                <w:lang w:val="en-US"/>
              </w:rPr>
            </w:pPr>
            <w:r w:rsidRPr="00141322">
              <w:rPr>
                <w:rFonts w:ascii="GHEA Grapalat" w:hAnsi="GHEA Grapalat"/>
                <w:sz w:val="26"/>
                <w:szCs w:val="20"/>
                <w:lang w:val="en-US"/>
              </w:rPr>
              <w:t>штука</w:t>
            </w:r>
          </w:p>
        </w:tc>
        <w:tc>
          <w:tcPr>
            <w:tcW w:w="1715" w:type="dxa"/>
            <w:vAlign w:val="center"/>
          </w:tcPr>
          <w:p w:rsidR="004011B0" w:rsidRPr="00493A87" w:rsidRDefault="004011B0" w:rsidP="004011B0">
            <w:pPr>
              <w:widowControl w:val="0"/>
              <w:spacing w:after="120"/>
              <w:jc w:val="center"/>
              <w:rPr>
                <w:rFonts w:ascii="GHEA Grapalat" w:hAnsi="GHEA Grapalat"/>
                <w:sz w:val="16"/>
                <w:szCs w:val="20"/>
                <w:lang w:val="en-US"/>
              </w:rPr>
            </w:pPr>
          </w:p>
        </w:tc>
        <w:tc>
          <w:tcPr>
            <w:tcW w:w="1620" w:type="dxa"/>
            <w:vAlign w:val="center"/>
          </w:tcPr>
          <w:p w:rsidR="004011B0" w:rsidRPr="004777FA" w:rsidRDefault="004011B0" w:rsidP="004011B0">
            <w:pPr>
              <w:jc w:val="center"/>
              <w:rPr>
                <w:rFonts w:ascii="GHEA Grapalat" w:hAnsi="GHEA Grapalat"/>
                <w:sz w:val="22"/>
                <w:szCs w:val="20"/>
              </w:rPr>
            </w:pPr>
          </w:p>
        </w:tc>
        <w:tc>
          <w:tcPr>
            <w:tcW w:w="1314" w:type="dxa"/>
            <w:vAlign w:val="center"/>
          </w:tcPr>
          <w:p w:rsidR="004011B0" w:rsidRPr="00120D20" w:rsidRDefault="004011B0" w:rsidP="004011B0">
            <w:pPr>
              <w:jc w:val="center"/>
              <w:rPr>
                <w:rFonts w:ascii="Sylfaen" w:hAnsi="Sylfaen" w:cs="Sylfaen"/>
                <w:szCs w:val="22"/>
              </w:rPr>
            </w:pPr>
            <w:r>
              <w:rPr>
                <w:rFonts w:ascii="Arial LatArm" w:hAnsi="Arial LatArm" w:cs="Arial"/>
              </w:rPr>
              <w:t>26</w:t>
            </w:r>
          </w:p>
        </w:tc>
      </w:tr>
      <w:tr w:rsidR="004011B0" w:rsidRPr="00576215" w:rsidTr="00735476">
        <w:trPr>
          <w:trHeight w:val="391"/>
          <w:jc w:val="center"/>
        </w:trPr>
        <w:tc>
          <w:tcPr>
            <w:tcW w:w="9169" w:type="dxa"/>
            <w:gridSpan w:val="6"/>
          </w:tcPr>
          <w:p w:rsidR="004011B0" w:rsidRPr="00087BEA" w:rsidRDefault="004011B0" w:rsidP="00735476">
            <w:pPr>
              <w:widowControl w:val="0"/>
              <w:spacing w:after="120"/>
              <w:rPr>
                <w:rFonts w:ascii="GHEA Grapalat" w:hAnsi="GHEA Grapalat"/>
                <w:b/>
                <w:sz w:val="16"/>
                <w:szCs w:val="20"/>
              </w:rPr>
            </w:pPr>
            <w:r w:rsidRPr="00087BEA">
              <w:rPr>
                <w:rFonts w:ascii="GHEA Grapalat" w:hAnsi="GHEA Grapalat"/>
                <w:b/>
                <w:szCs w:val="20"/>
              </w:rPr>
              <w:lastRenderedPageBreak/>
              <w:t>Всего</w:t>
            </w:r>
          </w:p>
        </w:tc>
        <w:tc>
          <w:tcPr>
            <w:tcW w:w="1239" w:type="dxa"/>
          </w:tcPr>
          <w:p w:rsidR="004011B0" w:rsidRPr="00576215" w:rsidRDefault="004011B0" w:rsidP="00735476">
            <w:pPr>
              <w:widowControl w:val="0"/>
              <w:spacing w:after="120"/>
              <w:jc w:val="center"/>
              <w:rPr>
                <w:rFonts w:ascii="GHEA Grapalat" w:hAnsi="GHEA Grapalat"/>
                <w:sz w:val="16"/>
                <w:szCs w:val="20"/>
              </w:rPr>
            </w:pPr>
          </w:p>
        </w:tc>
        <w:tc>
          <w:tcPr>
            <w:tcW w:w="1715" w:type="dxa"/>
          </w:tcPr>
          <w:p w:rsidR="004011B0" w:rsidRPr="00576215" w:rsidRDefault="004011B0" w:rsidP="00735476">
            <w:pPr>
              <w:widowControl w:val="0"/>
              <w:spacing w:after="120"/>
              <w:jc w:val="center"/>
              <w:rPr>
                <w:rFonts w:ascii="GHEA Grapalat" w:hAnsi="GHEA Grapalat"/>
                <w:sz w:val="16"/>
                <w:szCs w:val="20"/>
              </w:rPr>
            </w:pPr>
          </w:p>
        </w:tc>
        <w:tc>
          <w:tcPr>
            <w:tcW w:w="1620" w:type="dxa"/>
          </w:tcPr>
          <w:p w:rsidR="004011B0" w:rsidRPr="00576215" w:rsidRDefault="004011B0" w:rsidP="00735476">
            <w:pPr>
              <w:widowControl w:val="0"/>
              <w:spacing w:after="120"/>
              <w:jc w:val="center"/>
              <w:rPr>
                <w:rFonts w:ascii="GHEA Grapalat" w:hAnsi="GHEA Grapalat"/>
                <w:sz w:val="16"/>
                <w:szCs w:val="20"/>
              </w:rPr>
            </w:pPr>
          </w:p>
        </w:tc>
        <w:tc>
          <w:tcPr>
            <w:tcW w:w="1314" w:type="dxa"/>
          </w:tcPr>
          <w:p w:rsidR="004011B0" w:rsidRPr="00576215" w:rsidRDefault="004011B0" w:rsidP="00735476">
            <w:pPr>
              <w:widowControl w:val="0"/>
              <w:spacing w:after="120"/>
              <w:jc w:val="center"/>
              <w:rPr>
                <w:rFonts w:ascii="GHEA Grapalat" w:hAnsi="GHEA Grapalat"/>
                <w:sz w:val="16"/>
                <w:szCs w:val="20"/>
              </w:rPr>
            </w:pPr>
          </w:p>
        </w:tc>
      </w:tr>
      <w:tr w:rsidR="004011B0" w:rsidRPr="00576215" w:rsidTr="00735476">
        <w:trPr>
          <w:trHeight w:val="1130"/>
          <w:jc w:val="center"/>
        </w:trPr>
        <w:tc>
          <w:tcPr>
            <w:tcW w:w="2401" w:type="dxa"/>
            <w:gridSpan w:val="2"/>
            <w:vMerge w:val="restart"/>
            <w:vAlign w:val="center"/>
          </w:tcPr>
          <w:p w:rsidR="004011B0" w:rsidRPr="007968B5" w:rsidRDefault="004011B0" w:rsidP="00735476">
            <w:pPr>
              <w:widowControl w:val="0"/>
              <w:spacing w:after="120"/>
              <w:jc w:val="center"/>
              <w:rPr>
                <w:rFonts w:ascii="GHEA Grapalat" w:hAnsi="GHEA Grapalat"/>
                <w:sz w:val="16"/>
                <w:szCs w:val="20"/>
                <w:lang w:val="en-US"/>
              </w:rPr>
            </w:pPr>
            <w:r w:rsidRPr="001A6BDF">
              <w:rPr>
                <w:rFonts w:ascii="GHEA Grapalat" w:hAnsi="GHEA Grapalat"/>
                <w:szCs w:val="20"/>
              </w:rPr>
              <w:t>Общие условия постав</w:t>
            </w:r>
            <w:r w:rsidRPr="001A6BDF">
              <w:rPr>
                <w:rFonts w:ascii="GHEA Grapalat" w:hAnsi="GHEA Grapalat"/>
                <w:szCs w:val="20"/>
                <w:lang w:val="en-US"/>
              </w:rPr>
              <w:t>ки</w:t>
            </w:r>
          </w:p>
        </w:tc>
        <w:tc>
          <w:tcPr>
            <w:tcW w:w="12656" w:type="dxa"/>
            <w:gridSpan w:val="8"/>
            <w:vAlign w:val="center"/>
          </w:tcPr>
          <w:p w:rsidR="004011B0" w:rsidRPr="00C90F08" w:rsidRDefault="004011B0" w:rsidP="00735476">
            <w:pPr>
              <w:widowControl w:val="0"/>
              <w:spacing w:after="120"/>
              <w:rPr>
                <w:rFonts w:ascii="Arial LatArm" w:hAnsi="Arial LatArm"/>
              </w:rPr>
            </w:pPr>
            <w:r w:rsidRPr="00683513">
              <w:rPr>
                <w:rFonts w:ascii="Arial" w:hAnsi="Arial" w:cs="Arial"/>
                <w:b/>
              </w:rPr>
              <w:t>Адрес</w:t>
            </w:r>
            <w:r w:rsidRPr="00683513">
              <w:rPr>
                <w:rFonts w:ascii="Arial LatArm" w:hAnsi="Arial LatArm"/>
                <w:b/>
              </w:rPr>
              <w:t xml:space="preserve"> </w:t>
            </w:r>
            <w:r w:rsidRPr="00683513">
              <w:rPr>
                <w:rFonts w:ascii="Arial" w:hAnsi="Arial" w:cs="Arial"/>
                <w:b/>
              </w:rPr>
              <w:t>доставки</w:t>
            </w:r>
            <w:r w:rsidRPr="00683513">
              <w:rPr>
                <w:rFonts w:ascii="Arial LatArm" w:hAnsi="Arial LatArm"/>
                <w:b/>
              </w:rPr>
              <w:t xml:space="preserve"> </w:t>
            </w:r>
            <w:r w:rsidRPr="00683513">
              <w:rPr>
                <w:rFonts w:ascii="Arial" w:hAnsi="Arial" w:cs="Arial"/>
                <w:b/>
              </w:rPr>
              <w:t>товара</w:t>
            </w:r>
            <w:r w:rsidRPr="00683513">
              <w:rPr>
                <w:rFonts w:ascii="Arial LatArm" w:hAnsi="Arial LatArm"/>
              </w:rPr>
              <w:t xml:space="preserve">, </w:t>
            </w:r>
            <w:r>
              <w:rPr>
                <w:rFonts w:ascii="Arial" w:hAnsi="Arial" w:cs="Arial"/>
              </w:rPr>
              <w:t xml:space="preserve">РА, </w:t>
            </w:r>
            <w:r w:rsidRPr="00683513">
              <w:rPr>
                <w:rFonts w:ascii="Arial" w:hAnsi="Arial" w:cs="Arial"/>
              </w:rPr>
              <w:t>г. Ереван</w:t>
            </w:r>
            <w:r w:rsidRPr="00683513">
              <w:rPr>
                <w:rFonts w:ascii="Arial LatArm" w:hAnsi="Arial LatArm"/>
              </w:rPr>
              <w:t xml:space="preserve">, </w:t>
            </w:r>
            <w:r w:rsidRPr="00C90F08">
              <w:rPr>
                <w:rFonts w:ascii="Arial" w:hAnsi="Arial" w:cs="Arial"/>
              </w:rPr>
              <w:t>у</w:t>
            </w:r>
            <w:r w:rsidRPr="00683513">
              <w:rPr>
                <w:rFonts w:ascii="Arial" w:hAnsi="Arial" w:cs="Arial"/>
              </w:rPr>
              <w:t>л. Масис</w:t>
            </w:r>
            <w:r w:rsidRPr="00C90F08">
              <w:rPr>
                <w:rFonts w:ascii="Arial" w:hAnsi="Arial" w:cs="Arial"/>
              </w:rPr>
              <w:t>а</w:t>
            </w:r>
            <w:r w:rsidRPr="00683513">
              <w:rPr>
                <w:rFonts w:ascii="Arial LatArm" w:hAnsi="Arial LatArm"/>
              </w:rPr>
              <w:t xml:space="preserve"> 102, </w:t>
            </w:r>
          </w:p>
          <w:p w:rsidR="004011B0" w:rsidRPr="00C90F08" w:rsidRDefault="004011B0" w:rsidP="00735476">
            <w:pPr>
              <w:widowControl w:val="0"/>
              <w:spacing w:after="120"/>
              <w:rPr>
                <w:rFonts w:ascii="Sylfaen" w:hAnsi="Sylfaen"/>
              </w:rPr>
            </w:pPr>
            <w:r w:rsidRPr="00C90F08">
              <w:rPr>
                <w:rFonts w:ascii="Arial" w:hAnsi="Arial" w:cs="Arial"/>
              </w:rPr>
              <w:t>Д</w:t>
            </w:r>
            <w:r w:rsidRPr="00683513">
              <w:rPr>
                <w:rFonts w:ascii="Arial" w:hAnsi="Arial" w:cs="Arial"/>
              </w:rPr>
              <w:t>оставк</w:t>
            </w:r>
            <w:r w:rsidRPr="00C90F08">
              <w:rPr>
                <w:rFonts w:ascii="Arial" w:hAnsi="Arial" w:cs="Arial"/>
              </w:rPr>
              <w:t>а</w:t>
            </w:r>
            <w:r w:rsidRPr="00683513">
              <w:rPr>
                <w:rFonts w:ascii="Arial LatArm" w:hAnsi="Arial LatArm"/>
              </w:rPr>
              <w:t xml:space="preserve"> </w:t>
            </w:r>
            <w:r w:rsidRPr="00683513">
              <w:rPr>
                <w:rFonts w:ascii="Arial" w:hAnsi="Arial" w:cs="Arial"/>
              </w:rPr>
              <w:t>товара</w:t>
            </w:r>
            <w:r w:rsidRPr="00C90F08">
              <w:rPr>
                <w:rFonts w:ascii="Arial" w:hAnsi="Arial" w:cs="Arial"/>
              </w:rPr>
              <w:t>, а также</w:t>
            </w:r>
            <w:r w:rsidRPr="00683513">
              <w:rPr>
                <w:rFonts w:ascii="Arial LatArm" w:hAnsi="Arial LatArm"/>
              </w:rPr>
              <w:t xml:space="preserve"> </w:t>
            </w:r>
            <w:r w:rsidRPr="00683513">
              <w:rPr>
                <w:rFonts w:ascii="Arial" w:hAnsi="Arial" w:cs="Arial"/>
              </w:rPr>
              <w:t>разгрузочные</w:t>
            </w:r>
            <w:r w:rsidRPr="00683513">
              <w:rPr>
                <w:rFonts w:ascii="Arial LatArm" w:hAnsi="Arial LatArm"/>
              </w:rPr>
              <w:t xml:space="preserve"> </w:t>
            </w:r>
            <w:r w:rsidRPr="00683513">
              <w:rPr>
                <w:rFonts w:ascii="Arial" w:hAnsi="Arial" w:cs="Arial"/>
              </w:rPr>
              <w:t>работы на склад</w:t>
            </w:r>
            <w:r w:rsidRPr="000D6FF5">
              <w:rPr>
                <w:rFonts w:ascii="Arial" w:hAnsi="Arial" w:cs="Arial"/>
              </w:rPr>
              <w:t>е</w:t>
            </w:r>
            <w:r w:rsidRPr="00683513">
              <w:rPr>
                <w:rFonts w:ascii="Arial LatArm" w:hAnsi="Arial LatArm"/>
              </w:rPr>
              <w:t xml:space="preserve"> </w:t>
            </w:r>
            <w:r>
              <w:rPr>
                <w:rFonts w:ascii="Arial" w:hAnsi="Arial" w:cs="Arial"/>
              </w:rPr>
              <w:t>П</w:t>
            </w:r>
            <w:r w:rsidRPr="00683513">
              <w:rPr>
                <w:rFonts w:ascii="Arial" w:hAnsi="Arial" w:cs="Arial"/>
              </w:rPr>
              <w:t>окупателя</w:t>
            </w:r>
            <w:r w:rsidRPr="00C90F08">
              <w:rPr>
                <w:rFonts w:ascii="Arial" w:hAnsi="Arial" w:cs="Arial"/>
              </w:rPr>
              <w:t>,</w:t>
            </w:r>
            <w:r w:rsidRPr="00683513">
              <w:rPr>
                <w:rFonts w:ascii="Arial LatArm" w:hAnsi="Arial LatArm"/>
              </w:rPr>
              <w:t xml:space="preserve"> </w:t>
            </w:r>
            <w:r w:rsidRPr="00683513">
              <w:rPr>
                <w:rFonts w:ascii="Arial" w:hAnsi="Arial" w:cs="Arial"/>
              </w:rPr>
              <w:t>осуществляется</w:t>
            </w:r>
            <w:r w:rsidRPr="00683513">
              <w:rPr>
                <w:rFonts w:ascii="Arial LatArm" w:hAnsi="Arial LatArm"/>
              </w:rPr>
              <w:t xml:space="preserve"> </w:t>
            </w:r>
            <w:r w:rsidRPr="00683513">
              <w:rPr>
                <w:rFonts w:ascii="Arial" w:hAnsi="Arial" w:cs="Arial"/>
              </w:rPr>
              <w:t>усилиями</w:t>
            </w:r>
            <w:r w:rsidRPr="00683513">
              <w:rPr>
                <w:rFonts w:ascii="Arial LatArm" w:hAnsi="Arial LatArm"/>
              </w:rPr>
              <w:t xml:space="preserve"> </w:t>
            </w:r>
            <w:r w:rsidRPr="00683513">
              <w:rPr>
                <w:rFonts w:ascii="Arial" w:hAnsi="Arial" w:cs="Arial"/>
              </w:rPr>
              <w:t>Продавца</w:t>
            </w:r>
            <w:r w:rsidRPr="00683513">
              <w:rPr>
                <w:rFonts w:ascii="Arial LatArm" w:hAnsi="Arial LatArm"/>
              </w:rPr>
              <w:t>.</w:t>
            </w:r>
          </w:p>
        </w:tc>
      </w:tr>
      <w:tr w:rsidR="004011B0" w:rsidRPr="00576215" w:rsidTr="00FF794E">
        <w:trPr>
          <w:trHeight w:val="605"/>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C90F08" w:rsidRDefault="004011B0" w:rsidP="00735476">
            <w:pPr>
              <w:widowControl w:val="0"/>
              <w:jc w:val="both"/>
              <w:rPr>
                <w:rFonts w:ascii="Arial" w:hAnsi="Arial" w:cs="Arial"/>
              </w:rPr>
            </w:pPr>
            <w:r w:rsidRPr="00425D09">
              <w:rPr>
                <w:rFonts w:ascii="Arial" w:hAnsi="Arial" w:cs="Arial"/>
                <w:b/>
              </w:rPr>
              <w:t>С</w:t>
            </w:r>
            <w:r w:rsidRPr="00C90F08">
              <w:rPr>
                <w:rFonts w:ascii="Arial" w:hAnsi="Arial" w:cs="Arial"/>
                <w:b/>
              </w:rPr>
              <w:t>роки поставки</w:t>
            </w:r>
            <w:r w:rsidRPr="00C90F08">
              <w:rPr>
                <w:rFonts w:ascii="Arial" w:hAnsi="Arial" w:cs="Arial"/>
              </w:rPr>
              <w:t xml:space="preserve">  Согласно пункт</w:t>
            </w:r>
            <w:r w:rsidRPr="00425D09">
              <w:rPr>
                <w:rFonts w:ascii="Arial" w:hAnsi="Arial" w:cs="Arial"/>
              </w:rPr>
              <w:t>а</w:t>
            </w:r>
            <w:r w:rsidRPr="00C90F08">
              <w:rPr>
                <w:rFonts w:ascii="Arial" w:hAnsi="Arial" w:cs="Arial"/>
              </w:rPr>
              <w:t xml:space="preserve">  1.</w:t>
            </w:r>
            <w:r w:rsidRPr="00BD39D8">
              <w:rPr>
                <w:rFonts w:ascii="Arial" w:hAnsi="Arial" w:cs="Arial"/>
              </w:rPr>
              <w:t>2</w:t>
            </w:r>
            <w:r>
              <w:rPr>
                <w:rFonts w:ascii="Arial" w:hAnsi="Arial" w:cs="Arial"/>
              </w:rPr>
              <w:t xml:space="preserve"> данного договора</w:t>
            </w:r>
            <w:r w:rsidRPr="00425D09">
              <w:rPr>
                <w:rFonts w:ascii="Arial" w:hAnsi="Arial" w:cs="Arial"/>
              </w:rPr>
              <w:t>.</w:t>
            </w:r>
          </w:p>
        </w:tc>
      </w:tr>
      <w:tr w:rsidR="004011B0" w:rsidRPr="00576215" w:rsidTr="00FF794E">
        <w:trPr>
          <w:trHeight w:val="557"/>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857718" w:rsidRDefault="004011B0" w:rsidP="00FF794E">
            <w:pPr>
              <w:rPr>
                <w:rFonts w:ascii="Arial LatArm" w:hAnsi="Arial LatArm" w:cs="Calibri"/>
                <w:color w:val="000000"/>
              </w:rPr>
            </w:pPr>
            <w:r w:rsidRPr="00655C33">
              <w:rPr>
                <w:rFonts w:ascii="Arial" w:hAnsi="Arial" w:cs="Arial"/>
                <w:color w:val="000000"/>
              </w:rPr>
              <w:t xml:space="preserve">Продавец вместе с поставленным товаром представляет гарантийный талон </w:t>
            </w:r>
          </w:p>
        </w:tc>
      </w:tr>
      <w:tr w:rsidR="004011B0" w:rsidRPr="00576215" w:rsidTr="00735476">
        <w:trPr>
          <w:trHeight w:val="1430"/>
          <w:jc w:val="center"/>
        </w:trPr>
        <w:tc>
          <w:tcPr>
            <w:tcW w:w="2401" w:type="dxa"/>
            <w:gridSpan w:val="2"/>
            <w:vMerge/>
            <w:vAlign w:val="center"/>
          </w:tcPr>
          <w:p w:rsidR="004011B0" w:rsidRPr="007968B5" w:rsidRDefault="004011B0" w:rsidP="00735476">
            <w:pPr>
              <w:widowControl w:val="0"/>
              <w:spacing w:after="120"/>
              <w:jc w:val="center"/>
              <w:rPr>
                <w:rFonts w:ascii="GHEA Grapalat" w:hAnsi="GHEA Grapalat"/>
                <w:sz w:val="22"/>
                <w:szCs w:val="20"/>
              </w:rPr>
            </w:pPr>
          </w:p>
        </w:tc>
        <w:tc>
          <w:tcPr>
            <w:tcW w:w="12656" w:type="dxa"/>
            <w:gridSpan w:val="8"/>
            <w:vAlign w:val="center"/>
          </w:tcPr>
          <w:p w:rsidR="004011B0" w:rsidRPr="00857718" w:rsidRDefault="004011B0" w:rsidP="00735476">
            <w:pPr>
              <w:jc w:val="center"/>
              <w:rPr>
                <w:rFonts w:ascii="Arial" w:hAnsi="Arial" w:cs="Arial"/>
                <w:color w:val="000000"/>
              </w:rPr>
            </w:pPr>
            <w:r w:rsidRPr="00655C33">
              <w:rPr>
                <w:rFonts w:ascii="Arial" w:hAnsi="Arial" w:cs="Arial"/>
                <w:color w:val="000000"/>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bl>
    <w:p w:rsidR="004011B0" w:rsidRDefault="004011B0" w:rsidP="004011B0"/>
    <w:tbl>
      <w:tblPr>
        <w:tblW w:w="0" w:type="auto"/>
        <w:jc w:val="center"/>
        <w:tblLayout w:type="fixed"/>
        <w:tblLook w:val="0000" w:firstRow="0" w:lastRow="0" w:firstColumn="0" w:lastColumn="0" w:noHBand="0" w:noVBand="0"/>
      </w:tblPr>
      <w:tblGrid>
        <w:gridCol w:w="4536"/>
        <w:gridCol w:w="760"/>
        <w:gridCol w:w="4343"/>
      </w:tblGrid>
      <w:tr w:rsidR="004011B0" w:rsidRPr="000D2933" w:rsidTr="00735476">
        <w:trPr>
          <w:jc w:val="center"/>
        </w:trPr>
        <w:tc>
          <w:tcPr>
            <w:tcW w:w="4536" w:type="dxa"/>
          </w:tcPr>
          <w:p w:rsidR="004011B0" w:rsidRPr="00DD2B43" w:rsidRDefault="004011B0" w:rsidP="00735476">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4011B0" w:rsidRPr="000D2933" w:rsidRDefault="004011B0" w:rsidP="00735476">
            <w:pPr>
              <w:widowControl w:val="0"/>
              <w:jc w:val="center"/>
              <w:rPr>
                <w:rFonts w:ascii="GHEA Grapalat" w:hAnsi="GHEA Grapalat"/>
              </w:rPr>
            </w:pPr>
            <w:r w:rsidRPr="000D2933">
              <w:rPr>
                <w:rFonts w:ascii="GHEA Grapalat" w:hAnsi="GHEA Grapalat"/>
              </w:rPr>
              <w:t>__________________________</w:t>
            </w:r>
          </w:p>
          <w:p w:rsidR="004011B0" w:rsidRPr="000D2933" w:rsidRDefault="004011B0" w:rsidP="00735476">
            <w:pPr>
              <w:widowControl w:val="0"/>
              <w:spacing w:after="160" w:line="360" w:lineRule="auto"/>
              <w:jc w:val="center"/>
              <w:rPr>
                <w:rFonts w:ascii="GHEA Grapalat" w:hAnsi="GHEA Grapalat"/>
              </w:rPr>
            </w:pPr>
            <w:r w:rsidRPr="000D2933">
              <w:rPr>
                <w:rFonts w:ascii="GHEA Grapalat" w:hAnsi="GHEA Grapalat"/>
              </w:rPr>
              <w:t>/подпись/</w:t>
            </w:r>
          </w:p>
          <w:p w:rsidR="004011B0" w:rsidRPr="00DD2B43" w:rsidRDefault="004011B0" w:rsidP="0073547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4011B0" w:rsidRPr="00DD2B43" w:rsidRDefault="004011B0" w:rsidP="00735476">
            <w:pPr>
              <w:widowControl w:val="0"/>
              <w:spacing w:after="160" w:line="360" w:lineRule="auto"/>
              <w:jc w:val="center"/>
              <w:rPr>
                <w:rFonts w:ascii="GHEA Grapalat" w:hAnsi="GHEA Grapalat"/>
              </w:rPr>
            </w:pPr>
          </w:p>
        </w:tc>
        <w:tc>
          <w:tcPr>
            <w:tcW w:w="4343" w:type="dxa"/>
          </w:tcPr>
          <w:p w:rsidR="004011B0" w:rsidRPr="00DD2B43" w:rsidRDefault="004011B0" w:rsidP="00735476">
            <w:pPr>
              <w:widowControl w:val="0"/>
              <w:spacing w:after="160" w:line="360" w:lineRule="auto"/>
              <w:jc w:val="center"/>
              <w:rPr>
                <w:rFonts w:ascii="GHEA Grapalat" w:hAnsi="GHEA Grapalat"/>
              </w:rPr>
            </w:pPr>
            <w:r w:rsidRPr="000D2933">
              <w:rPr>
                <w:rFonts w:ascii="GHEA Grapalat" w:hAnsi="GHEA Grapalat"/>
              </w:rPr>
              <w:t>ПОКУПАТЕЛЬ</w:t>
            </w:r>
          </w:p>
          <w:p w:rsidR="004011B0" w:rsidRPr="000D2933" w:rsidRDefault="004011B0" w:rsidP="00735476">
            <w:pPr>
              <w:widowControl w:val="0"/>
              <w:jc w:val="center"/>
              <w:rPr>
                <w:rFonts w:ascii="GHEA Grapalat" w:hAnsi="GHEA Grapalat"/>
              </w:rPr>
            </w:pPr>
            <w:r w:rsidRPr="000D2933">
              <w:rPr>
                <w:rFonts w:ascii="GHEA Grapalat" w:hAnsi="GHEA Grapalat"/>
              </w:rPr>
              <w:t>__________________________</w:t>
            </w:r>
          </w:p>
          <w:p w:rsidR="004011B0" w:rsidRPr="000D2933" w:rsidRDefault="004011B0" w:rsidP="00735476">
            <w:pPr>
              <w:widowControl w:val="0"/>
              <w:spacing w:after="160" w:line="360" w:lineRule="auto"/>
              <w:jc w:val="center"/>
              <w:rPr>
                <w:rFonts w:ascii="GHEA Grapalat" w:hAnsi="GHEA Grapalat"/>
              </w:rPr>
            </w:pPr>
            <w:r w:rsidRPr="000D2933">
              <w:rPr>
                <w:rFonts w:ascii="GHEA Grapalat" w:hAnsi="GHEA Grapalat"/>
              </w:rPr>
              <w:t>/подпись/</w:t>
            </w:r>
          </w:p>
          <w:p w:rsidR="004011B0" w:rsidRPr="00DD2B43" w:rsidRDefault="004011B0" w:rsidP="00735476">
            <w:pPr>
              <w:widowControl w:val="0"/>
              <w:spacing w:after="160" w:line="360" w:lineRule="auto"/>
              <w:jc w:val="center"/>
              <w:rPr>
                <w:rFonts w:ascii="GHEA Grapalat" w:hAnsi="GHEA Grapalat"/>
              </w:rPr>
            </w:pPr>
            <w:r w:rsidRPr="00DD2B43">
              <w:rPr>
                <w:rFonts w:ascii="GHEA Grapalat" w:hAnsi="GHEA Grapalat"/>
              </w:rPr>
              <w:t>М. П.</w:t>
            </w:r>
          </w:p>
        </w:tc>
      </w:tr>
    </w:tbl>
    <w:p w:rsidR="004011B0" w:rsidRPr="000D2933" w:rsidRDefault="004011B0" w:rsidP="004011B0">
      <w:pPr>
        <w:pStyle w:val="FootnoteText"/>
        <w:widowControl w:val="0"/>
        <w:jc w:val="both"/>
        <w:rPr>
          <w:rFonts w:ascii="GHEA Grapalat" w:hAnsi="GHEA Grapalat"/>
          <w:sz w:val="24"/>
          <w:szCs w:val="24"/>
        </w:rPr>
      </w:pPr>
      <w:r w:rsidRPr="000D2933">
        <w:rPr>
          <w:rFonts w:ascii="GHEA Grapalat" w:hAnsi="GHEA Grapalat"/>
          <w:sz w:val="24"/>
          <w:szCs w:val="24"/>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p>
    <w:p w:rsidR="004011B0" w:rsidRPr="000D2933" w:rsidRDefault="004011B0" w:rsidP="004011B0">
      <w:pPr>
        <w:rPr>
          <w:rFonts w:ascii="GHEA Grapalat" w:hAnsi="GHEA Grapalat"/>
        </w:rPr>
      </w:pPr>
    </w:p>
    <w:p w:rsidR="004011B0" w:rsidRPr="00CA1276" w:rsidRDefault="004011B0" w:rsidP="004011B0">
      <w:pPr>
        <w:pStyle w:val="FootnoteText"/>
        <w:widowControl w:val="0"/>
        <w:jc w:val="both"/>
        <w:rPr>
          <w:rFonts w:ascii="GHEA Grapalat" w:hAnsi="GHEA Grapalat"/>
          <w:sz w:val="24"/>
          <w:szCs w:val="24"/>
        </w:rPr>
      </w:pPr>
      <w:r w:rsidRPr="00B46E5A">
        <w:rPr>
          <w:rFonts w:ascii="GHEA Grapalat" w:hAnsi="GHEA Grapalat"/>
          <w:sz w:val="24"/>
          <w:szCs w:val="24"/>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011B0" w:rsidRPr="00CA1276" w:rsidRDefault="004011B0" w:rsidP="004011B0">
      <w:pPr>
        <w:pStyle w:val="FootnoteText"/>
        <w:widowControl w:val="0"/>
        <w:jc w:val="both"/>
        <w:rPr>
          <w:rFonts w:ascii="GHEA Grapalat" w:hAnsi="GHEA Grapalat"/>
        </w:rPr>
      </w:pPr>
    </w:p>
    <w:p w:rsidR="00FF794E" w:rsidRDefault="00FF794E" w:rsidP="00FF794E">
      <w:pPr>
        <w:widowControl w:val="0"/>
        <w:spacing w:after="160" w:line="360" w:lineRule="auto"/>
        <w:jc w:val="right"/>
        <w:rPr>
          <w:rFonts w:ascii="GHEA Grapalat" w:hAnsi="GHEA Grapalat"/>
          <w:i/>
        </w:rPr>
        <w:sectPr w:rsidR="00FF794E" w:rsidSect="009A1820">
          <w:footnotePr>
            <w:pos w:val="beneathText"/>
          </w:footnotePr>
          <w:pgSz w:w="16838" w:h="11906" w:orient="landscape" w:code="9"/>
          <w:pgMar w:top="900" w:right="1418" w:bottom="1418" w:left="1418" w:header="561" w:footer="561" w:gutter="0"/>
          <w:cols w:space="720"/>
        </w:sectPr>
      </w:pPr>
    </w:p>
    <w:p w:rsidR="00FF794E" w:rsidRPr="00AA5BD2" w:rsidRDefault="00FF794E" w:rsidP="00FF794E">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FF794E" w:rsidRPr="00AA5BD2" w:rsidRDefault="00FF794E" w:rsidP="00FF794E">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Pr="00BD39D8">
        <w:rPr>
          <w:rFonts w:ascii="GHEA Grapalat" w:hAnsi="GHEA Grapalat"/>
          <w:i/>
        </w:rPr>
        <w:t>4</w:t>
      </w:r>
      <w:r w:rsidRPr="00AA5BD2">
        <w:rPr>
          <w:rFonts w:ascii="GHEA Grapalat" w:hAnsi="GHEA Grapalat"/>
          <w:i/>
        </w:rPr>
        <w:t>г.</w:t>
      </w:r>
    </w:p>
    <w:p w:rsidR="00C56EFA" w:rsidRPr="00C56EFA" w:rsidRDefault="00C56EFA" w:rsidP="00C56EFA">
      <w:pPr>
        <w:widowControl w:val="0"/>
        <w:spacing w:after="160" w:line="360" w:lineRule="auto"/>
        <w:jc w:val="center"/>
        <w:rPr>
          <w:rFonts w:ascii="GHEA Grapalat" w:hAnsi="GHEA Grapalat"/>
          <w:b/>
          <w:sz w:val="28"/>
        </w:rPr>
      </w:pPr>
      <w:r w:rsidRPr="00C56EFA">
        <w:rPr>
          <w:rFonts w:ascii="GHEA Grapalat" w:hAnsi="GHEA Grapalat"/>
          <w:b/>
          <w:i/>
          <w:sz w:val="32"/>
        </w:rPr>
        <w:t xml:space="preserve">Техническая </w:t>
      </w:r>
      <w:r w:rsidRPr="00C56EFA">
        <w:rPr>
          <w:rFonts w:ascii="GHEA Grapalat" w:hAnsi="GHEA Grapalat"/>
          <w:b/>
          <w:sz w:val="28"/>
          <w:szCs w:val="20"/>
        </w:rPr>
        <w:t>характеристика</w:t>
      </w:r>
      <w:r w:rsidRPr="00C56EFA">
        <w:rPr>
          <w:rFonts w:ascii="GHEA Grapalat" w:hAnsi="GHEA Grapalat"/>
          <w:b/>
          <w:sz w:val="28"/>
        </w:rPr>
        <w:t xml:space="preserve"> </w:t>
      </w:r>
    </w:p>
    <w:p w:rsidR="00C56EFA" w:rsidRPr="00C56EFA" w:rsidRDefault="00C56EFA" w:rsidP="00FB4847">
      <w:pPr>
        <w:pStyle w:val="ListParagraph"/>
        <w:widowControl w:val="0"/>
        <w:numPr>
          <w:ilvl w:val="0"/>
          <w:numId w:val="12"/>
        </w:numPr>
        <w:spacing w:after="160" w:line="360" w:lineRule="auto"/>
        <w:rPr>
          <w:rFonts w:ascii="GHEA Grapalat" w:hAnsi="GHEA Grapalat"/>
          <w:b/>
          <w:sz w:val="22"/>
          <w:lang w:val="hy-AM"/>
        </w:rPr>
      </w:pPr>
      <w:r w:rsidRPr="00C56EFA">
        <w:rPr>
          <w:rFonts w:ascii="GHEA Grapalat" w:hAnsi="GHEA Grapalat"/>
          <w:b/>
          <w:sz w:val="22"/>
        </w:rPr>
        <w:t>1-</w:t>
      </w:r>
      <w:r w:rsidRPr="00C56EFA">
        <w:rPr>
          <w:rFonts w:ascii="GHEA Grapalat" w:hAnsi="GHEA Grapalat" w:cs="Cambria"/>
          <w:b/>
          <w:sz w:val="22"/>
        </w:rPr>
        <w:t>и</w:t>
      </w:r>
      <w:r w:rsidRPr="00C56EFA">
        <w:rPr>
          <w:rFonts w:ascii="GHEA Grapalat" w:hAnsi="GHEA Grapalat"/>
          <w:b/>
          <w:sz w:val="22"/>
        </w:rPr>
        <w:t xml:space="preserve">  </w:t>
      </w:r>
      <w:r w:rsidRPr="00C56EFA">
        <w:rPr>
          <w:rFonts w:ascii="GHEA Grapalat" w:hAnsi="GHEA Grapalat" w:cs="Cambria"/>
          <w:b/>
          <w:sz w:val="22"/>
        </w:rPr>
        <w:t>ЛОТ</w:t>
      </w:r>
      <w:r w:rsidRPr="00C56EFA">
        <w:rPr>
          <w:rFonts w:ascii="GHEA Grapalat" w:hAnsi="GHEA Grapalat"/>
          <w:b/>
          <w:sz w:val="22"/>
        </w:rPr>
        <w:t xml:space="preserve">  </w:t>
      </w:r>
      <w:r w:rsidRPr="00C56EFA">
        <w:rPr>
          <w:rFonts w:ascii="GHEA Grapalat" w:hAnsi="GHEA Grapalat" w:cs="Cambria"/>
          <w:b/>
          <w:sz w:val="22"/>
        </w:rPr>
        <w:t>Светильник</w:t>
      </w:r>
      <w:r w:rsidRPr="00C56EFA">
        <w:rPr>
          <w:rFonts w:ascii="GHEA Grapalat" w:hAnsi="GHEA Grapalat"/>
          <w:b/>
          <w:sz w:val="22"/>
        </w:rPr>
        <w:t xml:space="preserve"> LED </w:t>
      </w:r>
      <w:r w:rsidRPr="00C56EFA">
        <w:rPr>
          <w:rFonts w:ascii="GHEA Grapalat" w:hAnsi="GHEA Grapalat"/>
        </w:rPr>
        <w:t xml:space="preserve">( не менее 21 000 </w:t>
      </w:r>
      <w:r w:rsidRPr="00C56EFA">
        <w:rPr>
          <w:rFonts w:ascii="GHEA Grapalat" w:hAnsi="GHEA Grapalat"/>
          <w:lang w:val="hy-AM"/>
        </w:rPr>
        <w:t>люмен</w:t>
      </w:r>
      <w:r w:rsidRPr="00C56EFA">
        <w:rPr>
          <w:rFonts w:ascii="GHEA Grapalat" w:hAnsi="GHEA Grapalat"/>
        </w:rPr>
        <w:t>)</w:t>
      </w:r>
    </w:p>
    <w:p w:rsidR="00C56EFA" w:rsidRDefault="00C56EFA" w:rsidP="00C56EFA">
      <w:pPr>
        <w:tabs>
          <w:tab w:val="left" w:pos="3990"/>
        </w:tabs>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r>
        <w:rPr>
          <w:rFonts w:ascii="GHEA Grapalat" w:hAnsi="GHEA Grapalat"/>
          <w:b/>
          <w:sz w:val="22"/>
        </w:rPr>
        <w:tab/>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rPr>
          <w:trHeight w:val="1376"/>
        </w:trPr>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222"/>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21 000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0B6B6B02" wp14:editId="32F4EC51">
                  <wp:extent cx="2897505" cy="2627947"/>
                  <wp:effectExtent l="0" t="0" r="0" b="0"/>
                  <wp:docPr id="1" name="Pictur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pic:cNvPr>
                          <pic:cNvPicPr>
                            <a:picLocks noChangeAspect="1"/>
                          </pic:cNvPicPr>
                        </pic:nvPicPr>
                        <pic:blipFill>
                          <a:blip r:embed="rId13"/>
                          <a:stretch>
                            <a:fillRect/>
                          </a:stretch>
                        </pic:blipFill>
                        <pic:spPr>
                          <a:xfrm>
                            <a:off x="0" y="0"/>
                            <a:ext cx="2924911" cy="2652803"/>
                          </a:xfrm>
                          <a:prstGeom prst="rect">
                            <a:avLst/>
                          </a:prstGeom>
                        </pic:spPr>
                      </pic:pic>
                    </a:graphicData>
                  </a:graphic>
                </wp:inline>
              </w:drawing>
            </w:r>
          </w:p>
        </w:tc>
      </w:tr>
      <w:tr w:rsidR="00C56EFA" w:rsidRPr="005F0459" w:rsidTr="00735476">
        <w:trPr>
          <w:trHeight w:val="549"/>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F70896" w:rsidP="00735476">
            <w:pPr>
              <w:rPr>
                <w:rFonts w:ascii="GHEA Grapalat" w:hAnsi="GHEA Grapalat"/>
              </w:rPr>
            </w:pPr>
            <w:r>
              <w:rPr>
                <w:rFonts w:ascii="GHEA Grapalat" w:hAnsi="GHEA Grapalat"/>
                <w:lang w:val="hy-AM"/>
              </w:rPr>
              <w:t>3</w:t>
            </w:r>
            <w:r w:rsidR="00C56EFA" w:rsidRPr="005F0459">
              <w:rPr>
                <w:rFonts w:ascii="GHEA Grapalat" w:hAnsi="GHEA Grapalat"/>
                <w:lang w:val="hy-AM"/>
              </w:rPr>
              <w:t xml:space="preserve">000 </w:t>
            </w:r>
            <w:r w:rsidR="00C56EFA" w:rsidRPr="005F0459">
              <w:rPr>
                <w:rFonts w:ascii="GHEA Grapalat" w:hAnsi="GHEA Grapalat" w:cstheme="minorHAnsi"/>
                <w:lang w:val="hy-AM"/>
              </w:rPr>
              <w:t>±</w:t>
            </w:r>
            <w:r w:rsidR="00C56EFA" w:rsidRPr="005F0459">
              <w:rPr>
                <w:rFonts w:ascii="GHEA Grapalat" w:hAnsi="GHEA Grapalat"/>
                <w:lang w:val="hy-AM"/>
              </w:rPr>
              <w:t xml:space="preserve"> 100 </w:t>
            </w:r>
            <w:r w:rsidR="00C56EFA">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lastRenderedPageBreak/>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Устойчивость светильника 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D841D0"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Pr="00F7299A" w:rsidRDefault="00C56EFA" w:rsidP="00FB4847">
      <w:pPr>
        <w:pStyle w:val="ListParagraph"/>
        <w:numPr>
          <w:ilvl w:val="0"/>
          <w:numId w:val="12"/>
        </w:numPr>
        <w:spacing w:after="160" w:line="259" w:lineRule="auto"/>
        <w:contextualSpacing/>
        <w:rPr>
          <w:rFonts w:ascii="GHEA Grapalat" w:hAnsi="GHEA Grapalat"/>
          <w:b/>
          <w:sz w:val="22"/>
          <w:lang w:val="hy-AM"/>
        </w:rPr>
      </w:pPr>
      <w:r w:rsidRPr="00F7299A">
        <w:rPr>
          <w:rFonts w:ascii="GHEA Grapalat" w:hAnsi="GHEA Grapalat"/>
          <w:b/>
          <w:sz w:val="22"/>
        </w:rPr>
        <w:t xml:space="preserve">2-и  ЛОТ  Светильник LED </w:t>
      </w:r>
      <w:r w:rsidRPr="00F7299A">
        <w:rPr>
          <w:rFonts w:ascii="GHEA Grapalat" w:hAnsi="GHEA Grapalat"/>
        </w:rPr>
        <w:t xml:space="preserve">( не менее 26 000 </w:t>
      </w:r>
      <w:r w:rsidRPr="00F7299A">
        <w:rPr>
          <w:rFonts w:ascii="GHEA Grapalat" w:hAnsi="GHEA Grapalat"/>
          <w:lang w:val="hy-AM"/>
        </w:rPr>
        <w:t>люмен</w:t>
      </w:r>
      <w:r w:rsidRPr="00F7299A">
        <w:rPr>
          <w:rFonts w:ascii="GHEA Grapalat" w:hAnsi="GHEA Grapalat"/>
        </w:rPr>
        <w:t>)</w:t>
      </w:r>
    </w:p>
    <w:p w:rsidR="00C56EFA" w:rsidRPr="008E0F15" w:rsidRDefault="00C56EFA" w:rsidP="00C56EFA">
      <w:pPr>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030"/>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w:t>
            </w:r>
            <w:r>
              <w:rPr>
                <w:rFonts w:ascii="GHEA Grapalat" w:hAnsi="GHEA Grapalat"/>
              </w:rPr>
              <w:t>6</w:t>
            </w:r>
            <w:r w:rsidRPr="005F0459">
              <w:rPr>
                <w:rFonts w:ascii="GHEA Grapalat" w:hAnsi="GHEA Grapalat"/>
              </w:rPr>
              <w:t xml:space="preserve">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791AA8ED" wp14:editId="0ECF9392">
                  <wp:extent cx="2873292" cy="2686050"/>
                  <wp:effectExtent l="0" t="0" r="0" b="0"/>
                  <wp:docPr id="12"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911139" cy="2721431"/>
                          </a:xfrm>
                          <a:prstGeom prst="rect">
                            <a:avLst/>
                          </a:prstGeom>
                        </pic:spPr>
                      </pic:pic>
                    </a:graphicData>
                  </a:graphic>
                </wp:inline>
              </w:drawing>
            </w:r>
          </w:p>
        </w:tc>
      </w:tr>
      <w:tr w:rsidR="00C56EFA" w:rsidRPr="005F0459" w:rsidTr="00735476">
        <w:trPr>
          <w:trHeight w:val="703"/>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D841D0" w:rsidP="00FB4847">
            <w:pPr>
              <w:pStyle w:val="ListParagraph"/>
              <w:numPr>
                <w:ilvl w:val="0"/>
                <w:numId w:val="11"/>
              </w:numPr>
              <w:ind w:left="317" w:hanging="283"/>
              <w:contextualSpacing/>
              <w:rPr>
                <w:rFonts w:ascii="GHEA Grapalat" w:hAnsi="GHEA Grapalat"/>
                <w:lang w:val="hy-AM"/>
              </w:rPr>
            </w:pPr>
            <w:r>
              <w:rPr>
                <w:rFonts w:ascii="GHEA Grapalat" w:hAnsi="GHEA Grapalat"/>
              </w:rPr>
              <w:t>Корпус</w:t>
            </w:r>
            <w:bookmarkStart w:id="1" w:name="_GoBack"/>
            <w:bookmarkEnd w:id="1"/>
            <w:r w:rsidR="00C56EFA" w:rsidRPr="0017169B">
              <w:rPr>
                <w:rFonts w:ascii="GHEA Grapalat" w:hAnsi="GHEA Grapalat"/>
                <w:lang w:val="hy-AM"/>
              </w:rPr>
              <w:t xml:space="preserve"> светильника </w:t>
            </w:r>
            <w:r w:rsidR="00C56EFA" w:rsidRPr="005F0459">
              <w:rPr>
                <w:rFonts w:ascii="GHEA Grapalat" w:hAnsi="GHEA Grapalat"/>
                <w:lang w:val="hy-AM"/>
              </w:rPr>
              <w:t xml:space="preserve"> </w:t>
            </w:r>
            <w:r w:rsidR="00C56EFA" w:rsidRPr="0017169B">
              <w:rPr>
                <w:rFonts w:ascii="GHEA Grapalat" w:hAnsi="GHEA Grapalat"/>
                <w:lang w:val="hy-AM"/>
              </w:rPr>
              <w:t xml:space="preserve">должна иметь </w:t>
            </w:r>
            <w:r w:rsidR="00C56EFA" w:rsidRPr="005F0459">
              <w:rPr>
                <w:rFonts w:ascii="GHEA Grapalat" w:hAnsi="GHEA Grapalat"/>
                <w:lang w:val="hy-AM"/>
              </w:rPr>
              <w:t xml:space="preserve"> </w:t>
            </w:r>
            <w:r w:rsidR="00C56EFA" w:rsidRPr="0017169B">
              <w:rPr>
                <w:rFonts w:ascii="GHEA Grapalat" w:hAnsi="GHEA Grapalat"/>
                <w:lang w:val="hy-AM"/>
              </w:rPr>
              <w:t xml:space="preserve">единную контактную розетку ZHAGA </w:t>
            </w:r>
            <w:r w:rsidR="00C56EFA" w:rsidRPr="005F0459">
              <w:rPr>
                <w:rFonts w:ascii="GHEA Grapalat" w:hAnsi="GHEA Grapalat"/>
                <w:lang w:val="hy-AM"/>
              </w:rPr>
              <w:t xml:space="preserve"> (</w:t>
            </w:r>
            <w:r w:rsidR="00C56EFA" w:rsidRPr="0017169B">
              <w:rPr>
                <w:rFonts w:ascii="GHEA Grapalat" w:hAnsi="GHEA Grapalat"/>
                <w:lang w:val="hy-AM"/>
              </w:rPr>
              <w:t>стандартный раз'ем</w:t>
            </w:r>
            <w:r w:rsidR="00C56EFA" w:rsidRPr="005F0459">
              <w:rPr>
                <w:rFonts w:ascii="GHEA Grapalat" w:hAnsi="GHEA Grapalat"/>
                <w:lang w:val="hy-AM"/>
              </w:rPr>
              <w:t xml:space="preserve"> ZHAGA BOOK 18), </w:t>
            </w:r>
            <w:r w:rsidR="00C56EFA" w:rsidRPr="0017169B">
              <w:rPr>
                <w:rFonts w:ascii="GHEA Grapalat" w:hAnsi="GHEA Grapalat"/>
                <w:lang w:val="hy-AM"/>
              </w:rPr>
              <w:t xml:space="preserve">которая даст возможность подключения сенсоров и контролеров.Розетка </w:t>
            </w:r>
            <w:r w:rsidR="00C56EFA" w:rsidRPr="005F0459">
              <w:rPr>
                <w:rFonts w:ascii="GHEA Grapalat" w:hAnsi="GHEA Grapalat"/>
                <w:lang w:val="hy-AM"/>
              </w:rPr>
              <w:t xml:space="preserve"> ZHAGA </w:t>
            </w:r>
            <w:r w:rsidR="00C56EFA" w:rsidRPr="00405099">
              <w:rPr>
                <w:rFonts w:ascii="GHEA Grapalat" w:hAnsi="GHEA Grapalat"/>
                <w:lang w:val="hy-AM"/>
              </w:rPr>
              <w:t>долж</w:t>
            </w:r>
            <w:r w:rsidR="00C56EFA">
              <w:rPr>
                <w:rFonts w:ascii="GHEA Grapalat" w:hAnsi="GHEA Grapalat"/>
              </w:rPr>
              <w:t xml:space="preserve">на </w:t>
            </w:r>
            <w:r w:rsidR="00C56EFA" w:rsidRPr="00405099">
              <w:rPr>
                <w:rFonts w:ascii="GHEA Grapalat" w:hAnsi="GHEA Grapalat"/>
                <w:lang w:val="hy-AM"/>
              </w:rPr>
              <w:t xml:space="preserve"> быть расположен</w:t>
            </w:r>
            <w:r w:rsidR="00C56EFA">
              <w:rPr>
                <w:rFonts w:ascii="GHEA Grapalat" w:hAnsi="GHEA Grapalat"/>
              </w:rPr>
              <w:t>а</w:t>
            </w:r>
            <w:r w:rsidR="00C56EFA" w:rsidRPr="00405099">
              <w:rPr>
                <w:rFonts w:ascii="GHEA Grapalat" w:hAnsi="GHEA Grapalat"/>
                <w:lang w:val="hy-AM"/>
              </w:rPr>
              <w:t xml:space="preserve"> в нижней части корпуса фонаря и обращен</w:t>
            </w:r>
            <w:r w:rsidR="00C56EFA">
              <w:rPr>
                <w:rFonts w:ascii="GHEA Grapalat" w:hAnsi="GHEA Grapalat"/>
              </w:rPr>
              <w:t xml:space="preserve">а </w:t>
            </w:r>
            <w:r w:rsidR="00C56EFA"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F70896" w:rsidP="00735476">
            <w:pPr>
              <w:rPr>
                <w:rFonts w:ascii="GHEA Grapalat" w:hAnsi="GHEA Grapalat"/>
              </w:rPr>
            </w:pPr>
            <w:r>
              <w:rPr>
                <w:rFonts w:ascii="GHEA Grapalat" w:hAnsi="GHEA Grapalat"/>
                <w:lang w:val="hy-AM"/>
              </w:rPr>
              <w:t>3</w:t>
            </w:r>
            <w:r w:rsidR="00C56EFA" w:rsidRPr="005F0459">
              <w:rPr>
                <w:rFonts w:ascii="GHEA Grapalat" w:hAnsi="GHEA Grapalat"/>
                <w:lang w:val="hy-AM"/>
              </w:rPr>
              <w:t xml:space="preserve">000 </w:t>
            </w:r>
            <w:r w:rsidR="00C56EFA" w:rsidRPr="005F0459">
              <w:rPr>
                <w:rFonts w:ascii="GHEA Grapalat" w:hAnsi="GHEA Grapalat" w:cstheme="minorHAnsi"/>
                <w:lang w:val="hy-AM"/>
              </w:rPr>
              <w:t>±</w:t>
            </w:r>
            <w:r w:rsidR="00C56EFA" w:rsidRPr="005F0459">
              <w:rPr>
                <w:rFonts w:ascii="GHEA Grapalat" w:hAnsi="GHEA Grapalat"/>
                <w:lang w:val="hy-AM"/>
              </w:rPr>
              <w:t xml:space="preserve"> 100 </w:t>
            </w:r>
            <w:r w:rsidR="00C56EFA">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 xml:space="preserve">Устойчивость светильника </w:t>
            </w:r>
            <w:r w:rsidRPr="00B1505D">
              <w:rPr>
                <w:rFonts w:ascii="GHEA Grapalat" w:hAnsi="GHEA Grapalat"/>
                <w:lang w:val="hy-AM"/>
              </w:rPr>
              <w:lastRenderedPageBreak/>
              <w:t>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lastRenderedPageBreak/>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D841D0"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 xml:space="preserve">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w:t>
            </w:r>
            <w:r w:rsidRPr="004C4C5D">
              <w:rPr>
                <w:rFonts w:ascii="GHEA Grapalat" w:hAnsi="GHEA Grapalat"/>
                <w:lang w:val="hy-AM"/>
              </w:rPr>
              <w:lastRenderedPageBreak/>
              <w:t>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F7299A" w:rsidRDefault="00F7299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Default="00C56EFA" w:rsidP="00C56EFA">
      <w:pPr>
        <w:rPr>
          <w:rFonts w:ascii="GHEA Grapalat" w:hAnsi="GHEA Grapalat"/>
          <w:b/>
          <w:sz w:val="22"/>
          <w:lang w:val="hy-AM"/>
        </w:rPr>
      </w:pPr>
    </w:p>
    <w:p w:rsidR="00C56EFA" w:rsidRPr="008E0F15" w:rsidRDefault="00C56EFA" w:rsidP="00FB4847">
      <w:pPr>
        <w:pStyle w:val="ListParagraph"/>
        <w:numPr>
          <w:ilvl w:val="0"/>
          <w:numId w:val="12"/>
        </w:numPr>
        <w:spacing w:after="160" w:line="259" w:lineRule="auto"/>
        <w:contextualSpacing/>
        <w:rPr>
          <w:rFonts w:ascii="GHEA Grapalat" w:hAnsi="GHEA Grapalat"/>
          <w:b/>
          <w:sz w:val="22"/>
          <w:lang w:val="hy-AM"/>
        </w:rPr>
      </w:pPr>
      <w:r>
        <w:rPr>
          <w:rFonts w:ascii="GHEA Grapalat" w:hAnsi="GHEA Grapalat"/>
          <w:b/>
          <w:sz w:val="22"/>
        </w:rPr>
        <w:lastRenderedPageBreak/>
        <w:t>3-й</w:t>
      </w:r>
      <w:r w:rsidRPr="008E0F15">
        <w:rPr>
          <w:rFonts w:ascii="GHEA Grapalat" w:hAnsi="GHEA Grapalat"/>
          <w:b/>
          <w:sz w:val="22"/>
        </w:rPr>
        <w:t xml:space="preserve">  ЛОТ  Светильник LED </w:t>
      </w:r>
      <w:r w:rsidRPr="008E0F15">
        <w:rPr>
          <w:rFonts w:ascii="GHEA Grapalat" w:hAnsi="GHEA Grapalat"/>
        </w:rPr>
        <w:t>( не менее 2</w:t>
      </w:r>
      <w:r>
        <w:rPr>
          <w:rFonts w:ascii="GHEA Grapalat" w:hAnsi="GHEA Grapalat"/>
        </w:rPr>
        <w:t>7</w:t>
      </w:r>
      <w:r w:rsidRPr="008E0F15">
        <w:rPr>
          <w:rFonts w:ascii="GHEA Grapalat" w:hAnsi="GHEA Grapalat"/>
        </w:rPr>
        <w:t xml:space="preserve"> 000 </w:t>
      </w:r>
      <w:r w:rsidRPr="00734D76">
        <w:rPr>
          <w:rFonts w:ascii="GHEA Grapalat" w:hAnsi="GHEA Grapalat"/>
          <w:lang w:val="hy-AM"/>
        </w:rPr>
        <w:t>люмен</w:t>
      </w:r>
      <w:r>
        <w:rPr>
          <w:rFonts w:ascii="GHEA Grapalat" w:hAnsi="GHEA Grapalat"/>
        </w:rPr>
        <w:t>)</w:t>
      </w:r>
    </w:p>
    <w:p w:rsidR="00C56EFA" w:rsidRPr="008E0F15" w:rsidRDefault="00C56EFA" w:rsidP="00C56EFA">
      <w:pPr>
        <w:rPr>
          <w:rFonts w:ascii="GHEA Grapalat" w:hAnsi="GHEA Grapalat"/>
          <w:b/>
          <w:sz w:val="22"/>
        </w:rPr>
      </w:pPr>
      <w:r w:rsidRPr="008E0F15">
        <w:rPr>
          <w:rFonts w:ascii="GHEA Grapalat" w:hAnsi="GHEA Grapalat"/>
          <w:b/>
          <w:sz w:val="22"/>
        </w:rPr>
        <w:t xml:space="preserve">Характеристики LED </w:t>
      </w:r>
      <w:r>
        <w:rPr>
          <w:rFonts w:ascii="GHEA Grapalat" w:hAnsi="GHEA Grapalat"/>
          <w:b/>
          <w:sz w:val="22"/>
        </w:rPr>
        <w:t>Светильника</w:t>
      </w:r>
    </w:p>
    <w:p w:rsidR="00C56EFA" w:rsidRPr="008E0F15" w:rsidRDefault="00C56EFA" w:rsidP="00C56EFA">
      <w:pPr>
        <w:tabs>
          <w:tab w:val="left" w:pos="3990"/>
        </w:tabs>
        <w:rPr>
          <w:rFonts w:ascii="GHEA Grapalat" w:hAnsi="GHEA Grapalat"/>
          <w:b/>
          <w:sz w:val="22"/>
        </w:rPr>
      </w:pPr>
    </w:p>
    <w:tbl>
      <w:tblPr>
        <w:tblStyle w:val="TableGrid"/>
        <w:tblW w:w="0" w:type="auto"/>
        <w:tblLayout w:type="fixed"/>
        <w:tblLook w:val="04A0" w:firstRow="1" w:lastRow="0" w:firstColumn="1" w:lastColumn="0" w:noHBand="0" w:noVBand="1"/>
      </w:tblPr>
      <w:tblGrid>
        <w:gridCol w:w="704"/>
        <w:gridCol w:w="3090"/>
        <w:gridCol w:w="29"/>
        <w:gridCol w:w="6350"/>
      </w:tblGrid>
      <w:tr w:rsidR="00C56EFA" w:rsidRPr="00734D76" w:rsidTr="00735476">
        <w:tc>
          <w:tcPr>
            <w:tcW w:w="704" w:type="dxa"/>
            <w:vAlign w:val="center"/>
          </w:tcPr>
          <w:p w:rsidR="00C56EFA" w:rsidRPr="00734D76" w:rsidRDefault="00C56EFA" w:rsidP="00735476">
            <w:pPr>
              <w:jc w:val="center"/>
              <w:rPr>
                <w:rFonts w:ascii="GHEA Grapalat" w:hAnsi="GHEA Grapalat"/>
              </w:rPr>
            </w:pPr>
          </w:p>
        </w:tc>
        <w:tc>
          <w:tcPr>
            <w:tcW w:w="3090" w:type="dxa"/>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 xml:space="preserve">Требуемая светоотдача: </w:t>
            </w:r>
            <w:r>
              <w:rPr>
                <w:rFonts w:ascii="GHEA Grapalat" w:hAnsi="GHEA Grapalat"/>
              </w:rPr>
              <w:t>не менее</w:t>
            </w:r>
            <w:r w:rsidRPr="00734D76">
              <w:rPr>
                <w:rFonts w:ascii="GHEA Grapalat" w:hAnsi="GHEA Grapalat"/>
                <w:lang w:val="hy-AM"/>
              </w:rPr>
              <w:t xml:space="preserve"> люмен</w:t>
            </w:r>
          </w:p>
        </w:tc>
        <w:tc>
          <w:tcPr>
            <w:tcW w:w="6379" w:type="dxa"/>
            <w:gridSpan w:val="2"/>
            <w:vAlign w:val="center"/>
          </w:tcPr>
          <w:p w:rsidR="00C56EFA" w:rsidRPr="005F0459" w:rsidRDefault="00C56EFA" w:rsidP="00735476">
            <w:pPr>
              <w:jc w:val="center"/>
              <w:rPr>
                <w:rFonts w:ascii="GHEA Grapalat" w:hAnsi="GHEA Grapalat"/>
                <w:lang w:val="hy-AM"/>
              </w:rPr>
            </w:pPr>
            <w:r w:rsidRPr="00734D76">
              <w:rPr>
                <w:rFonts w:ascii="GHEA Grapalat" w:hAnsi="GHEA Grapalat"/>
                <w:lang w:val="hy-AM"/>
              </w:rPr>
              <w:t>Кривая распределения необходимой силы света</w:t>
            </w:r>
          </w:p>
        </w:tc>
      </w:tr>
      <w:tr w:rsidR="00C56EFA" w:rsidRPr="005F0459" w:rsidTr="00735476">
        <w:trPr>
          <w:trHeight w:val="5030"/>
        </w:trPr>
        <w:tc>
          <w:tcPr>
            <w:tcW w:w="704" w:type="dxa"/>
            <w:vAlign w:val="center"/>
          </w:tcPr>
          <w:p w:rsidR="00C56EFA" w:rsidRPr="005F0459" w:rsidRDefault="00C56EFA" w:rsidP="00735476">
            <w:pPr>
              <w:jc w:val="center"/>
              <w:rPr>
                <w:rFonts w:ascii="GHEA Grapalat" w:hAnsi="GHEA Grapalat"/>
                <w:lang w:val="hy-AM"/>
              </w:rPr>
            </w:pPr>
            <w:r w:rsidRPr="005F0459">
              <w:rPr>
                <w:rFonts w:ascii="GHEA Grapalat" w:hAnsi="GHEA Grapalat"/>
                <w:lang w:val="hy-AM"/>
              </w:rPr>
              <w:t>1</w:t>
            </w:r>
          </w:p>
        </w:tc>
        <w:tc>
          <w:tcPr>
            <w:tcW w:w="3090" w:type="dxa"/>
            <w:vAlign w:val="center"/>
          </w:tcPr>
          <w:p w:rsidR="00C56EFA" w:rsidRPr="005F0459" w:rsidRDefault="00C56EFA" w:rsidP="00735476">
            <w:pPr>
              <w:jc w:val="center"/>
              <w:rPr>
                <w:rFonts w:ascii="GHEA Grapalat" w:hAnsi="GHEA Grapalat"/>
              </w:rPr>
            </w:pPr>
            <w:r w:rsidRPr="005F0459">
              <w:rPr>
                <w:rFonts w:ascii="GHEA Grapalat" w:hAnsi="GHEA Grapalat"/>
              </w:rPr>
              <w:t>2</w:t>
            </w:r>
            <w:r>
              <w:rPr>
                <w:rFonts w:ascii="GHEA Grapalat" w:hAnsi="GHEA Grapalat"/>
              </w:rPr>
              <w:t>7</w:t>
            </w:r>
            <w:r w:rsidRPr="005F0459">
              <w:rPr>
                <w:rFonts w:ascii="GHEA Grapalat" w:hAnsi="GHEA Grapalat"/>
              </w:rPr>
              <w:t xml:space="preserve"> 000</w:t>
            </w:r>
          </w:p>
        </w:tc>
        <w:tc>
          <w:tcPr>
            <w:tcW w:w="6379" w:type="dxa"/>
            <w:gridSpan w:val="2"/>
            <w:vAlign w:val="center"/>
          </w:tcPr>
          <w:p w:rsidR="00C56EFA" w:rsidRPr="005F0459" w:rsidRDefault="00C56EFA" w:rsidP="00735476">
            <w:pPr>
              <w:jc w:val="center"/>
              <w:rPr>
                <w:rFonts w:ascii="GHEA Grapalat" w:hAnsi="GHEA Grapalat"/>
                <w:lang w:val="hy-AM"/>
              </w:rPr>
            </w:pPr>
            <w:r w:rsidRPr="005F0459">
              <w:rPr>
                <w:rFonts w:ascii="GHEA Grapalat" w:hAnsi="GHEA Grapalat"/>
                <w:noProof/>
                <w:lang w:val="en-US" w:eastAsia="en-US" w:bidi="ar-SA"/>
              </w:rPr>
              <w:drawing>
                <wp:inline distT="0" distB="0" distL="0" distR="0" wp14:anchorId="4C5D0B19" wp14:editId="287FADBA">
                  <wp:extent cx="2854235" cy="2543175"/>
                  <wp:effectExtent l="0" t="0" r="0" b="0"/>
                  <wp:docPr id="16" name="Picture 16">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876753" cy="2563239"/>
                          </a:xfrm>
                          <a:prstGeom prst="rect">
                            <a:avLst/>
                          </a:prstGeom>
                        </pic:spPr>
                      </pic:pic>
                    </a:graphicData>
                  </a:graphic>
                </wp:inline>
              </w:drawing>
            </w:r>
          </w:p>
        </w:tc>
      </w:tr>
      <w:tr w:rsidR="00C56EFA" w:rsidRPr="005F0459" w:rsidTr="00735476">
        <w:trPr>
          <w:trHeight w:val="535"/>
        </w:trPr>
        <w:tc>
          <w:tcPr>
            <w:tcW w:w="704" w:type="dxa"/>
            <w:vAlign w:val="center"/>
          </w:tcPr>
          <w:p w:rsidR="00C56EFA" w:rsidRPr="005F0459" w:rsidRDefault="00C56EFA" w:rsidP="00735476">
            <w:pPr>
              <w:jc w:val="center"/>
              <w:rPr>
                <w:rFonts w:ascii="GHEA Grapalat" w:hAnsi="GHEA Grapalat"/>
                <w:lang w:val="hy-AM"/>
              </w:rPr>
            </w:pPr>
          </w:p>
        </w:tc>
        <w:tc>
          <w:tcPr>
            <w:tcW w:w="3090" w:type="dxa"/>
            <w:vAlign w:val="center"/>
          </w:tcPr>
          <w:p w:rsidR="00C56EFA" w:rsidRPr="00D85941" w:rsidRDefault="00C56EFA" w:rsidP="00735476">
            <w:pPr>
              <w:rPr>
                <w:rFonts w:ascii="GHEA Grapalat" w:hAnsi="GHEA Grapalat"/>
              </w:rPr>
            </w:pPr>
            <w:r w:rsidRPr="00D85941">
              <w:rPr>
                <w:rFonts w:ascii="GHEA Grapalat" w:hAnsi="GHEA Grapalat"/>
              </w:rPr>
              <w:t>Требуемый товарный знак</w:t>
            </w:r>
          </w:p>
        </w:tc>
        <w:tc>
          <w:tcPr>
            <w:tcW w:w="6379" w:type="dxa"/>
            <w:gridSpan w:val="2"/>
            <w:vAlign w:val="center"/>
          </w:tcPr>
          <w:p w:rsidR="00C56EFA" w:rsidRPr="00D85941" w:rsidRDefault="00C56EFA" w:rsidP="00735476">
            <w:pPr>
              <w:rPr>
                <w:rFonts w:ascii="GHEA Grapalat" w:hAnsi="GHEA Grapalat"/>
                <w:noProof/>
              </w:rPr>
            </w:pPr>
            <w:r w:rsidRPr="00D85941">
              <w:rPr>
                <w:rFonts w:ascii="GHEA Grapalat" w:hAnsi="GHEA Grapalat"/>
                <w:b/>
                <w:lang w:val="hy-AM"/>
              </w:rPr>
              <w:t>S</w:t>
            </w:r>
            <w:r w:rsidRPr="00D85941">
              <w:rPr>
                <w:rFonts w:ascii="GHEA Grapalat" w:hAnsi="GHEA Grapalat"/>
                <w:b/>
              </w:rPr>
              <w:t>CHREDER</w:t>
            </w:r>
            <w:r w:rsidRPr="00D85941">
              <w:rPr>
                <w:rFonts w:ascii="GHEA Grapalat" w:hAnsi="GHEA Grapalat"/>
                <w:b/>
                <w:noProof/>
              </w:rPr>
              <w:t xml:space="preserve"> товарный знак или эквивалентный VIZULO, PHILIPS товарный знак</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w:t>
            </w:r>
          </w:p>
        </w:tc>
        <w:tc>
          <w:tcPr>
            <w:tcW w:w="9469" w:type="dxa"/>
            <w:gridSpan w:val="3"/>
            <w:vAlign w:val="center"/>
          </w:tcPr>
          <w:p w:rsidR="00C56EFA" w:rsidRPr="00BE7572" w:rsidRDefault="00C56EFA" w:rsidP="00735476">
            <w:pPr>
              <w:rPr>
                <w:rFonts w:ascii="GHEA Grapalat" w:hAnsi="GHEA Grapalat"/>
              </w:rPr>
            </w:pPr>
            <w:r>
              <w:rPr>
                <w:rFonts w:ascii="GHEA Grapalat" w:hAnsi="GHEA Grapalat"/>
              </w:rPr>
              <w:t>Технические требования</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w:t>
            </w:r>
          </w:p>
        </w:tc>
        <w:tc>
          <w:tcPr>
            <w:tcW w:w="3119" w:type="dxa"/>
            <w:gridSpan w:val="2"/>
            <w:vAlign w:val="center"/>
          </w:tcPr>
          <w:p w:rsidR="00C56EFA" w:rsidRPr="00BE7572" w:rsidRDefault="00C56EFA" w:rsidP="00735476">
            <w:pPr>
              <w:rPr>
                <w:rFonts w:ascii="GHEA Grapalat" w:hAnsi="GHEA Grapalat"/>
              </w:rPr>
            </w:pPr>
            <w:r w:rsidRPr="00BE7572">
              <w:rPr>
                <w:rFonts w:ascii="GHEA Grapalat" w:hAnsi="GHEA Grapalat"/>
                <w:lang w:val="hy-AM"/>
              </w:rPr>
              <w:t>Структура светильника:</w:t>
            </w:r>
          </w:p>
        </w:tc>
        <w:tc>
          <w:tcPr>
            <w:tcW w:w="6350" w:type="dxa"/>
            <w:vAlign w:val="center"/>
          </w:tcPr>
          <w:p w:rsidR="00C56EFA" w:rsidRPr="00BE7572" w:rsidRDefault="00C56EFA" w:rsidP="00735476">
            <w:pPr>
              <w:rPr>
                <w:rFonts w:ascii="GHEA Grapalat" w:hAnsi="GHEA Grapalat"/>
              </w:rPr>
            </w:pPr>
            <w:r>
              <w:rPr>
                <w:rFonts w:ascii="GHEA Grapalat" w:hAnsi="GHEA Grapalat"/>
              </w:rPr>
              <w:t>Уличный светильник внешнего монтажа</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1.2.</w:t>
            </w:r>
          </w:p>
        </w:tc>
        <w:tc>
          <w:tcPr>
            <w:tcW w:w="3119" w:type="dxa"/>
            <w:gridSpan w:val="2"/>
            <w:vAlign w:val="center"/>
          </w:tcPr>
          <w:p w:rsidR="00C56EFA" w:rsidRPr="00BE7572" w:rsidRDefault="00C56EFA" w:rsidP="00735476">
            <w:pPr>
              <w:rPr>
                <w:rFonts w:ascii="GHEA Grapalat" w:hAnsi="GHEA Grapalat"/>
              </w:rPr>
            </w:pPr>
            <w:r>
              <w:rPr>
                <w:rFonts w:ascii="GHEA Grapalat" w:hAnsi="GHEA Grapalat"/>
              </w:rPr>
              <w:t>Источник света</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LED (</w:t>
            </w:r>
            <w:r>
              <w:rPr>
                <w:rFonts w:ascii="GHEA Grapalat" w:hAnsi="GHEA Grapalat"/>
              </w:rPr>
              <w:t>светодиод</w:t>
            </w:r>
            <w:r w:rsidRPr="005F0459">
              <w:rPr>
                <w:rFonts w:ascii="GHEA Grapalat" w:hAnsi="GHEA Grapalat"/>
              </w:rPr>
              <w:t>)</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1.3.</w:t>
            </w:r>
          </w:p>
        </w:tc>
        <w:tc>
          <w:tcPr>
            <w:tcW w:w="3119" w:type="dxa"/>
            <w:gridSpan w:val="2"/>
            <w:vAlign w:val="center"/>
          </w:tcPr>
          <w:p w:rsidR="00C56EFA" w:rsidRPr="005F0459" w:rsidRDefault="00C56EFA" w:rsidP="00735476">
            <w:pPr>
              <w:rPr>
                <w:rFonts w:ascii="GHEA Grapalat" w:hAnsi="GHEA Grapalat"/>
                <w:lang w:val="hy-AM"/>
              </w:rPr>
            </w:pPr>
            <w:r>
              <w:rPr>
                <w:rFonts w:ascii="GHEA Grapalat" w:hAnsi="GHEA Grapalat"/>
              </w:rPr>
              <w:t>Эффективность светильника,  не менее</w:t>
            </w:r>
            <w:r w:rsidRPr="005F0459">
              <w:rPr>
                <w:rFonts w:ascii="GHEA Grapalat" w:hAnsi="GHEA Grapalat"/>
                <w:lang w:val="hy-AM"/>
              </w:rPr>
              <w:t xml:space="preserve"> </w:t>
            </w:r>
          </w:p>
        </w:tc>
        <w:tc>
          <w:tcPr>
            <w:tcW w:w="6350" w:type="dxa"/>
            <w:vAlign w:val="center"/>
          </w:tcPr>
          <w:p w:rsidR="00C56EFA" w:rsidRPr="00BE7572" w:rsidRDefault="00C56EFA" w:rsidP="00735476">
            <w:pPr>
              <w:rPr>
                <w:rFonts w:ascii="GHEA Grapalat" w:hAnsi="GHEA Grapalat"/>
              </w:rPr>
            </w:pPr>
            <w:r>
              <w:rPr>
                <w:rFonts w:ascii="GHEA Grapalat" w:hAnsi="GHEA Grapalat"/>
                <w:lang w:val="hy-AM"/>
              </w:rPr>
              <w:t>1</w:t>
            </w:r>
            <w:r>
              <w:rPr>
                <w:rFonts w:ascii="GHEA Grapalat" w:hAnsi="GHEA Grapalat"/>
              </w:rPr>
              <w:t>4</w:t>
            </w:r>
            <w:r w:rsidRPr="005F0459">
              <w:rPr>
                <w:rFonts w:ascii="GHEA Grapalat" w:hAnsi="GHEA Grapalat"/>
                <w:lang w:val="hy-AM"/>
              </w:rPr>
              <w:t xml:space="preserve">0 </w:t>
            </w:r>
            <w:r>
              <w:rPr>
                <w:rFonts w:ascii="GHEA Grapalat" w:hAnsi="GHEA Grapalat"/>
              </w:rPr>
              <w:t>люмен</w:t>
            </w:r>
            <w:r w:rsidRPr="005F0459">
              <w:rPr>
                <w:rFonts w:ascii="GHEA Grapalat" w:hAnsi="GHEA Grapalat"/>
                <w:lang w:val="hy-AM"/>
              </w:rPr>
              <w:t>/</w:t>
            </w:r>
            <w:r>
              <w:rPr>
                <w:rFonts w:ascii="GHEA Grapalat" w:hAnsi="GHEA Grapalat"/>
              </w:rPr>
              <w:t>Вт</w:t>
            </w:r>
          </w:p>
        </w:tc>
      </w:tr>
      <w:tr w:rsidR="00C56EFA" w:rsidRPr="00734D76" w:rsidTr="00735476">
        <w:trPr>
          <w:trHeight w:val="392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1.4.</w:t>
            </w:r>
          </w:p>
        </w:tc>
        <w:tc>
          <w:tcPr>
            <w:tcW w:w="3119" w:type="dxa"/>
            <w:gridSpan w:val="2"/>
            <w:vAlign w:val="center"/>
          </w:tcPr>
          <w:p w:rsidR="00C56EFA" w:rsidRPr="00BE7572" w:rsidRDefault="00C56EFA" w:rsidP="00735476">
            <w:pPr>
              <w:rPr>
                <w:rFonts w:ascii="GHEA Grapalat" w:hAnsi="GHEA Grapalat"/>
              </w:rPr>
            </w:pPr>
            <w:r w:rsidRPr="00EA3195">
              <w:rPr>
                <w:rFonts w:ascii="GHEA Grapalat" w:hAnsi="GHEA Grapalat"/>
              </w:rPr>
              <w:t>Корпус</w:t>
            </w:r>
            <w:r>
              <w:rPr>
                <w:rFonts w:ascii="GHEA Grapalat" w:hAnsi="GHEA Grapalat"/>
              </w:rPr>
              <w:t xml:space="preserve"> светильника                                                                                                                                                                                                                                                                                                                                                                                                                                                                                                                                                                                                                                                                                                        </w:t>
            </w:r>
          </w:p>
        </w:tc>
        <w:tc>
          <w:tcPr>
            <w:tcW w:w="6350" w:type="dxa"/>
            <w:vAlign w:val="center"/>
          </w:tcPr>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Литье алюминия под высоким давлением;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Опыляющая покраска сер</w:t>
            </w:r>
            <w:r>
              <w:rPr>
                <w:rFonts w:ascii="GHEA Grapalat" w:hAnsi="GHEA Grapalat"/>
              </w:rPr>
              <w:t>ого</w:t>
            </w:r>
            <w:r w:rsidRPr="001372D8">
              <w:rPr>
                <w:rFonts w:ascii="GHEA Grapalat" w:hAnsi="GHEA Grapalat"/>
                <w:lang w:val="hy-AM"/>
              </w:rPr>
              <w:t xml:space="preserve"> RAL 9006.</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Оптический узел лампы должен быть оснащен закаленным защитным стеклом;</w:t>
            </w:r>
          </w:p>
          <w:p w:rsidR="00C56EFA" w:rsidRPr="001372D8" w:rsidRDefault="00C56EFA" w:rsidP="00FB4847">
            <w:pPr>
              <w:pStyle w:val="ListParagraph"/>
              <w:numPr>
                <w:ilvl w:val="0"/>
                <w:numId w:val="11"/>
              </w:numPr>
              <w:ind w:left="317" w:hanging="283"/>
              <w:contextualSpacing/>
              <w:rPr>
                <w:rFonts w:ascii="GHEA Grapalat" w:hAnsi="GHEA Grapalat"/>
                <w:lang w:val="hy-AM"/>
              </w:rPr>
            </w:pPr>
            <w:r w:rsidRPr="001372D8">
              <w:rPr>
                <w:rFonts w:ascii="GHEA Grapalat" w:hAnsi="GHEA Grapalat"/>
                <w:lang w:val="hy-AM"/>
              </w:rPr>
              <w:t>Светильник должен иметь возможность обслуживания без инструментов;</w:t>
            </w:r>
          </w:p>
          <w:p w:rsidR="00C56EFA" w:rsidRPr="0017169B" w:rsidRDefault="00C56EFA" w:rsidP="00FB4847">
            <w:pPr>
              <w:pStyle w:val="ListParagraph"/>
              <w:numPr>
                <w:ilvl w:val="0"/>
                <w:numId w:val="11"/>
              </w:numPr>
              <w:ind w:left="317" w:hanging="283"/>
              <w:contextualSpacing/>
              <w:rPr>
                <w:rFonts w:ascii="GHEA Grapalat" w:hAnsi="GHEA Grapalat"/>
                <w:lang w:val="hy-AM"/>
              </w:rPr>
            </w:pPr>
            <w:r w:rsidRPr="0017169B">
              <w:rPr>
                <w:rFonts w:ascii="GHEA Grapalat" w:hAnsi="GHEA Grapalat"/>
                <w:lang w:val="hy-AM"/>
              </w:rPr>
              <w:t xml:space="preserve"> Светильник должен иметь автоматический выключатель питания  открытого светильника;</w:t>
            </w:r>
          </w:p>
          <w:p w:rsidR="00C56EFA" w:rsidRPr="005F0459" w:rsidRDefault="00C56EFA" w:rsidP="00FB4847">
            <w:pPr>
              <w:pStyle w:val="ListParagraph"/>
              <w:numPr>
                <w:ilvl w:val="0"/>
                <w:numId w:val="11"/>
              </w:numPr>
              <w:ind w:left="317" w:hanging="283"/>
              <w:contextualSpacing/>
              <w:rPr>
                <w:rFonts w:ascii="GHEA Grapalat" w:hAnsi="GHEA Grapalat"/>
                <w:lang w:val="hy-AM"/>
              </w:rPr>
            </w:pPr>
            <w:r>
              <w:rPr>
                <w:rFonts w:ascii="GHEA Grapalat" w:hAnsi="GHEA Grapalat"/>
                <w:lang w:val="hy-AM"/>
              </w:rPr>
              <w:t>Իրան</w:t>
            </w:r>
            <w:r w:rsidRPr="0017169B">
              <w:rPr>
                <w:rFonts w:ascii="GHEA Grapalat" w:hAnsi="GHEA Grapalat"/>
                <w:lang w:val="hy-AM"/>
              </w:rPr>
              <w:t xml:space="preserve"> светильника </w:t>
            </w:r>
            <w:r w:rsidRPr="005F0459">
              <w:rPr>
                <w:rFonts w:ascii="GHEA Grapalat" w:hAnsi="GHEA Grapalat"/>
                <w:lang w:val="hy-AM"/>
              </w:rPr>
              <w:t xml:space="preserve"> </w:t>
            </w:r>
            <w:r w:rsidRPr="0017169B">
              <w:rPr>
                <w:rFonts w:ascii="GHEA Grapalat" w:hAnsi="GHEA Grapalat"/>
                <w:lang w:val="hy-AM"/>
              </w:rPr>
              <w:t xml:space="preserve">должна иметь </w:t>
            </w:r>
            <w:r w:rsidRPr="005F0459">
              <w:rPr>
                <w:rFonts w:ascii="GHEA Grapalat" w:hAnsi="GHEA Grapalat"/>
                <w:lang w:val="hy-AM"/>
              </w:rPr>
              <w:t xml:space="preserve"> </w:t>
            </w:r>
            <w:r w:rsidRPr="0017169B">
              <w:rPr>
                <w:rFonts w:ascii="GHEA Grapalat" w:hAnsi="GHEA Grapalat"/>
                <w:lang w:val="hy-AM"/>
              </w:rPr>
              <w:t xml:space="preserve">единную контактную розетку ZHAGA </w:t>
            </w:r>
            <w:r w:rsidRPr="005F0459">
              <w:rPr>
                <w:rFonts w:ascii="GHEA Grapalat" w:hAnsi="GHEA Grapalat"/>
                <w:lang w:val="hy-AM"/>
              </w:rPr>
              <w:t xml:space="preserve"> (</w:t>
            </w:r>
            <w:r w:rsidRPr="0017169B">
              <w:rPr>
                <w:rFonts w:ascii="GHEA Grapalat" w:hAnsi="GHEA Grapalat"/>
                <w:lang w:val="hy-AM"/>
              </w:rPr>
              <w:t>стандартный раз'ем</w:t>
            </w:r>
            <w:r w:rsidRPr="005F0459">
              <w:rPr>
                <w:rFonts w:ascii="GHEA Grapalat" w:hAnsi="GHEA Grapalat"/>
                <w:lang w:val="hy-AM"/>
              </w:rPr>
              <w:t xml:space="preserve"> ZHAGA BOOK 18), </w:t>
            </w:r>
            <w:r w:rsidRPr="0017169B">
              <w:rPr>
                <w:rFonts w:ascii="GHEA Grapalat" w:hAnsi="GHEA Grapalat"/>
                <w:lang w:val="hy-AM"/>
              </w:rPr>
              <w:t xml:space="preserve">которая даст возможность подключения сенсоров и контролеров.Розетка </w:t>
            </w:r>
            <w:r w:rsidRPr="005F0459">
              <w:rPr>
                <w:rFonts w:ascii="GHEA Grapalat" w:hAnsi="GHEA Grapalat"/>
                <w:lang w:val="hy-AM"/>
              </w:rPr>
              <w:t xml:space="preserve"> ZHAGA </w:t>
            </w:r>
            <w:r w:rsidRPr="00405099">
              <w:rPr>
                <w:rFonts w:ascii="GHEA Grapalat" w:hAnsi="GHEA Grapalat"/>
                <w:lang w:val="hy-AM"/>
              </w:rPr>
              <w:t>долж</w:t>
            </w:r>
            <w:r>
              <w:rPr>
                <w:rFonts w:ascii="GHEA Grapalat" w:hAnsi="GHEA Grapalat"/>
              </w:rPr>
              <w:t xml:space="preserve">на </w:t>
            </w:r>
            <w:r w:rsidRPr="00405099">
              <w:rPr>
                <w:rFonts w:ascii="GHEA Grapalat" w:hAnsi="GHEA Grapalat"/>
                <w:lang w:val="hy-AM"/>
              </w:rPr>
              <w:t xml:space="preserve"> быть расположен</w:t>
            </w:r>
            <w:r>
              <w:rPr>
                <w:rFonts w:ascii="GHEA Grapalat" w:hAnsi="GHEA Grapalat"/>
              </w:rPr>
              <w:t>а</w:t>
            </w:r>
            <w:r w:rsidRPr="00405099">
              <w:rPr>
                <w:rFonts w:ascii="GHEA Grapalat" w:hAnsi="GHEA Grapalat"/>
                <w:lang w:val="hy-AM"/>
              </w:rPr>
              <w:t xml:space="preserve"> в нижней части корпуса фонаря и обращен</w:t>
            </w:r>
            <w:r>
              <w:rPr>
                <w:rFonts w:ascii="GHEA Grapalat" w:hAnsi="GHEA Grapalat"/>
              </w:rPr>
              <w:t xml:space="preserve">а </w:t>
            </w:r>
            <w:r w:rsidRPr="00405099">
              <w:rPr>
                <w:rFonts w:ascii="GHEA Grapalat" w:hAnsi="GHEA Grapalat"/>
                <w:lang w:val="hy-AM"/>
              </w:rPr>
              <w:t>к дороге.</w:t>
            </w:r>
          </w:p>
        </w:tc>
      </w:tr>
      <w:tr w:rsidR="00C56EFA" w:rsidRPr="00734D76" w:rsidTr="00735476">
        <w:trPr>
          <w:trHeight w:val="1412"/>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Совместимость светильников с диаметром ручки </w:t>
            </w:r>
            <w:r>
              <w:rPr>
                <w:rFonts w:ascii="GHEA Grapalat" w:hAnsi="GHEA Grapalat"/>
              </w:rPr>
              <w:t>столба</w:t>
            </w:r>
            <w:r w:rsidRPr="00A12DE7">
              <w:rPr>
                <w:rFonts w:ascii="GHEA Grapalat" w:hAnsi="GHEA Grapalat"/>
                <w:lang w:val="hy-AM"/>
              </w:rPr>
              <w:t>:</w:t>
            </w:r>
          </w:p>
        </w:tc>
        <w:tc>
          <w:tcPr>
            <w:tcW w:w="6350" w:type="dxa"/>
            <w:vAlign w:val="center"/>
          </w:tcPr>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Диаметр ручки: 60</w:t>
            </w:r>
            <w:r>
              <w:rPr>
                <w:rFonts w:ascii="GHEA Grapalat" w:hAnsi="GHEA Grapalat"/>
              </w:rPr>
              <w:t>-65</w:t>
            </w:r>
            <w:r w:rsidRPr="00A12DE7">
              <w:rPr>
                <w:rFonts w:ascii="GHEA Grapalat" w:hAnsi="GHEA Grapalat"/>
                <w:lang w:val="hy-AM"/>
              </w:rPr>
              <w:t xml:space="preserve"> мм;</w:t>
            </w:r>
          </w:p>
          <w:p w:rsidR="00C56EFA" w:rsidRPr="00A12DE7" w:rsidRDefault="00C56EFA" w:rsidP="00735476">
            <w:pPr>
              <w:pStyle w:val="ListParagraph"/>
              <w:ind w:left="317"/>
              <w:rPr>
                <w:rFonts w:ascii="GHEA Grapalat" w:hAnsi="GHEA Grapalat"/>
                <w:lang w:val="hy-AM"/>
              </w:rPr>
            </w:pPr>
            <w:r w:rsidRPr="00A12DE7">
              <w:rPr>
                <w:rFonts w:ascii="GHEA Grapalat" w:hAnsi="GHEA Grapalat"/>
                <w:lang w:val="hy-AM"/>
              </w:rPr>
              <w:t>• Лампа должна иметь возможность регулировки в вертикальной плоскости в пределах не менее 15 градусов относительно ручки.</w:t>
            </w:r>
          </w:p>
          <w:p w:rsidR="00C56EFA" w:rsidRPr="005F0459" w:rsidRDefault="00C56EFA" w:rsidP="00735476">
            <w:pPr>
              <w:pStyle w:val="ListParagraph"/>
              <w:spacing w:after="160" w:line="259" w:lineRule="auto"/>
              <w:ind w:left="317"/>
              <w:rPr>
                <w:rFonts w:ascii="GHEA Grapalat" w:hAnsi="GHEA Grapalat"/>
                <w:lang w:val="hy-AM"/>
              </w:rPr>
            </w:pPr>
            <w:r w:rsidRPr="00A12DE7">
              <w:rPr>
                <w:rFonts w:ascii="GHEA Grapalat" w:hAnsi="GHEA Grapalat"/>
                <w:lang w:val="hy-AM"/>
              </w:rPr>
              <w:t>• Крепление ручки винтами из нержавеющей стали.</w:t>
            </w:r>
          </w:p>
        </w:tc>
      </w:tr>
      <w:tr w:rsidR="00C56EFA" w:rsidRPr="005F0459" w:rsidTr="00735476">
        <w:trPr>
          <w:trHeight w:val="845"/>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1.6.</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 xml:space="preserve">Степень защиты (IP), </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IP 66</w:t>
            </w:r>
          </w:p>
        </w:tc>
      </w:tr>
      <w:tr w:rsidR="00C56EFA" w:rsidRPr="005F0459" w:rsidTr="00735476">
        <w:trPr>
          <w:trHeight w:val="1126"/>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rPr>
              <w:t>1.7.</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Коэффициент устойчивости (ИК) к механическому воздействию,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rPr>
              <w:t>IK 09</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1.8.</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Относительная цветовая температура света светильника:</w:t>
            </w:r>
          </w:p>
        </w:tc>
        <w:tc>
          <w:tcPr>
            <w:tcW w:w="6350" w:type="dxa"/>
            <w:vAlign w:val="center"/>
          </w:tcPr>
          <w:p w:rsidR="00C56EFA" w:rsidRPr="00A12DE7" w:rsidRDefault="00F70896" w:rsidP="00735476">
            <w:pPr>
              <w:rPr>
                <w:rFonts w:ascii="GHEA Grapalat" w:hAnsi="GHEA Grapalat"/>
              </w:rPr>
            </w:pPr>
            <w:r>
              <w:rPr>
                <w:rFonts w:ascii="GHEA Grapalat" w:hAnsi="GHEA Grapalat"/>
                <w:lang w:val="hy-AM"/>
              </w:rPr>
              <w:t>3</w:t>
            </w:r>
            <w:r w:rsidR="00C56EFA" w:rsidRPr="005F0459">
              <w:rPr>
                <w:rFonts w:ascii="GHEA Grapalat" w:hAnsi="GHEA Grapalat"/>
                <w:lang w:val="hy-AM"/>
              </w:rPr>
              <w:t xml:space="preserve">000 </w:t>
            </w:r>
            <w:r w:rsidR="00C56EFA" w:rsidRPr="005F0459">
              <w:rPr>
                <w:rFonts w:ascii="GHEA Grapalat" w:hAnsi="GHEA Grapalat" w:cstheme="minorHAnsi"/>
                <w:lang w:val="hy-AM"/>
              </w:rPr>
              <w:t>±</w:t>
            </w:r>
            <w:r w:rsidR="00C56EFA" w:rsidRPr="005F0459">
              <w:rPr>
                <w:rFonts w:ascii="GHEA Grapalat" w:hAnsi="GHEA Grapalat"/>
                <w:lang w:val="hy-AM"/>
              </w:rPr>
              <w:t xml:space="preserve"> 100 </w:t>
            </w:r>
            <w:r w:rsidR="00C56EFA">
              <w:rPr>
                <w:rFonts w:ascii="GHEA Grapalat" w:hAnsi="GHEA Grapalat"/>
              </w:rPr>
              <w:t>Кельвин</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1.9.</w:t>
            </w:r>
          </w:p>
        </w:tc>
        <w:tc>
          <w:tcPr>
            <w:tcW w:w="3119" w:type="dxa"/>
            <w:gridSpan w:val="2"/>
            <w:vAlign w:val="center"/>
          </w:tcPr>
          <w:p w:rsidR="00C56EFA" w:rsidRPr="005F0459" w:rsidRDefault="00C56EFA" w:rsidP="00735476">
            <w:pPr>
              <w:rPr>
                <w:rFonts w:ascii="GHEA Grapalat" w:hAnsi="GHEA Grapalat"/>
                <w:lang w:val="hy-AM"/>
              </w:rPr>
            </w:pPr>
            <w:r w:rsidRPr="00A12DE7">
              <w:rPr>
                <w:rFonts w:ascii="GHEA Grapalat" w:hAnsi="GHEA Grapalat"/>
                <w:lang w:val="hy-AM"/>
              </w:rPr>
              <w:t>Точность цветовой температуры света (эллипс Мак-Адама), не более: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5</w:t>
            </w:r>
          </w:p>
        </w:tc>
      </w:tr>
      <w:tr w:rsidR="00C56EFA" w:rsidRPr="005F0459" w:rsidTr="00735476">
        <w:trPr>
          <w:trHeight w:val="918"/>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1.10.</w:t>
            </w:r>
          </w:p>
        </w:tc>
        <w:tc>
          <w:tcPr>
            <w:tcW w:w="3119" w:type="dxa"/>
            <w:gridSpan w:val="2"/>
            <w:vAlign w:val="center"/>
          </w:tcPr>
          <w:p w:rsidR="00C56EFA" w:rsidRPr="005F0459" w:rsidRDefault="00C56EFA" w:rsidP="00735476">
            <w:pPr>
              <w:rPr>
                <w:rFonts w:ascii="GHEA Grapalat" w:hAnsi="GHEA Grapalat"/>
                <w:lang w:val="hy-AM"/>
              </w:rPr>
            </w:pPr>
            <w:r w:rsidRPr="00F32BA9">
              <w:rPr>
                <w:rFonts w:ascii="GHEA Grapalat" w:hAnsi="GHEA Grapalat"/>
                <w:lang w:val="hy-AM"/>
              </w:rPr>
              <w:t xml:space="preserve">Индекс цветопередачи (CRI) светильника, не менее </w:t>
            </w:r>
            <w:r w:rsidRPr="005F0459">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70</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1.11.</w:t>
            </w:r>
          </w:p>
        </w:tc>
        <w:tc>
          <w:tcPr>
            <w:tcW w:w="3119" w:type="dxa"/>
            <w:gridSpan w:val="2"/>
            <w:vAlign w:val="center"/>
          </w:tcPr>
          <w:p w:rsidR="00C56EFA" w:rsidRPr="005F0459" w:rsidRDefault="00C56EFA" w:rsidP="00735476">
            <w:pPr>
              <w:rPr>
                <w:rFonts w:ascii="GHEA Grapalat" w:hAnsi="GHEA Grapalat"/>
                <w:lang w:val="hy-AM"/>
              </w:rPr>
            </w:pPr>
            <w:r w:rsidRPr="00381EB3">
              <w:rPr>
                <w:rFonts w:ascii="GHEA Grapalat" w:hAnsi="GHEA Grapalat"/>
                <w:lang w:val="hy-AM"/>
              </w:rPr>
              <w:t>Срок службы светильника (L90 B10 C10 при Ta=25C) согласно TM21 или аналогичному отчету о расчете срока службы светильника не менее:</w:t>
            </w:r>
          </w:p>
        </w:tc>
        <w:tc>
          <w:tcPr>
            <w:tcW w:w="6350" w:type="dxa"/>
            <w:vAlign w:val="center"/>
          </w:tcPr>
          <w:p w:rsidR="00C56EFA" w:rsidRPr="00381EB3" w:rsidRDefault="00C56EFA" w:rsidP="00735476">
            <w:pPr>
              <w:rPr>
                <w:rFonts w:ascii="GHEA Grapalat" w:hAnsi="GHEA Grapalat"/>
              </w:rPr>
            </w:pPr>
            <w:r w:rsidRPr="005F0459">
              <w:rPr>
                <w:rFonts w:ascii="GHEA Grapalat" w:hAnsi="GHEA Grapalat"/>
                <w:lang w:val="hy-AM"/>
              </w:rPr>
              <w:t>100</w:t>
            </w:r>
            <w:r w:rsidRPr="005F0459">
              <w:rPr>
                <w:rFonts w:ascii="Calibri" w:hAnsi="Calibri" w:cs="Calibri"/>
                <w:lang w:val="hy-AM"/>
              </w:rPr>
              <w:t> </w:t>
            </w:r>
            <w:r w:rsidRPr="005F0459">
              <w:rPr>
                <w:rFonts w:ascii="GHEA Grapalat" w:hAnsi="GHEA Grapalat"/>
                <w:lang w:val="hy-AM"/>
              </w:rPr>
              <w:t xml:space="preserve">000 </w:t>
            </w:r>
            <w:r>
              <w:rPr>
                <w:rFonts w:ascii="GHEA Grapalat" w:hAnsi="GHEA Grapalat"/>
              </w:rPr>
              <w:t>часов</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1.12.</w:t>
            </w:r>
          </w:p>
        </w:tc>
        <w:tc>
          <w:tcPr>
            <w:tcW w:w="3119" w:type="dxa"/>
            <w:gridSpan w:val="2"/>
            <w:vAlign w:val="center"/>
          </w:tcPr>
          <w:p w:rsidR="00C56EFA" w:rsidRPr="005F0459" w:rsidRDefault="00C56EFA" w:rsidP="00735476">
            <w:pPr>
              <w:rPr>
                <w:rFonts w:ascii="GHEA Grapalat" w:hAnsi="GHEA Grapalat"/>
                <w:lang w:val="hy-AM"/>
              </w:rPr>
            </w:pPr>
            <w:r w:rsidRPr="00FA36E3">
              <w:rPr>
                <w:rFonts w:ascii="GHEA Grapalat" w:hAnsi="GHEA Grapalat"/>
                <w:lang w:val="hy-AM"/>
              </w:rPr>
              <w:t>Диапазон рабочих температур окружающей среды светильника</w:t>
            </w:r>
            <w:r>
              <w:rPr>
                <w:rFonts w:ascii="GHEA Grapalat" w:hAnsi="GHEA Grapalat"/>
              </w:rPr>
              <w:t xml:space="preserve"> </w:t>
            </w:r>
            <w:r w:rsidRPr="00381EB3">
              <w:rPr>
                <w:rFonts w:ascii="GHEA Grapalat" w:hAnsi="GHEA Grapalat"/>
                <w:lang w:val="hy-AM"/>
              </w:rPr>
              <w:t>не менее</w:t>
            </w:r>
            <w:r w:rsidRPr="00FA36E3">
              <w:rPr>
                <w:rFonts w:ascii="GHEA Grapalat" w:hAnsi="GHEA Grapalat"/>
                <w:lang w:val="hy-AM"/>
              </w:rPr>
              <w:t>:</w:t>
            </w:r>
          </w:p>
        </w:tc>
        <w:tc>
          <w:tcPr>
            <w:tcW w:w="6350" w:type="dxa"/>
            <w:vAlign w:val="center"/>
          </w:tcPr>
          <w:p w:rsidR="00C56EFA" w:rsidRPr="005F0459" w:rsidRDefault="00C56EFA" w:rsidP="00735476">
            <w:pPr>
              <w:rPr>
                <w:rFonts w:ascii="GHEA Grapalat" w:hAnsi="GHEA Grapalat"/>
                <w:lang w:val="hy-AM"/>
              </w:rPr>
            </w:pPr>
            <w:r>
              <w:rPr>
                <w:rFonts w:ascii="GHEA Grapalat" w:hAnsi="GHEA Grapalat"/>
                <w:lang w:val="hy-AM"/>
              </w:rPr>
              <w:t>-30°C - +4</w:t>
            </w:r>
            <w:r w:rsidRPr="005F0459">
              <w:rPr>
                <w:rFonts w:ascii="GHEA Grapalat" w:hAnsi="GHEA Grapalat"/>
                <w:lang w:val="hy-AM"/>
              </w:rPr>
              <w:t>0°C</w:t>
            </w:r>
          </w:p>
        </w:tc>
      </w:tr>
      <w:tr w:rsidR="00C56EFA" w:rsidRPr="005F0459" w:rsidTr="00735476">
        <w:trPr>
          <w:trHeight w:val="1084"/>
        </w:trPr>
        <w:tc>
          <w:tcPr>
            <w:tcW w:w="704" w:type="dxa"/>
            <w:vAlign w:val="center"/>
          </w:tcPr>
          <w:p w:rsidR="00C56EFA" w:rsidRPr="005F0459" w:rsidRDefault="00C56EFA" w:rsidP="00735476">
            <w:pPr>
              <w:rPr>
                <w:rFonts w:ascii="GHEA Grapalat" w:hAnsi="GHEA Grapalat"/>
              </w:rPr>
            </w:pPr>
            <w:r w:rsidRPr="005F0459">
              <w:rPr>
                <w:rFonts w:ascii="GHEA Grapalat" w:hAnsi="GHEA Grapalat"/>
              </w:rPr>
              <w:t>1.13.</w:t>
            </w:r>
          </w:p>
        </w:tc>
        <w:tc>
          <w:tcPr>
            <w:tcW w:w="3119" w:type="dxa"/>
            <w:gridSpan w:val="2"/>
            <w:vAlign w:val="center"/>
          </w:tcPr>
          <w:p w:rsidR="00C56EFA" w:rsidRPr="005F0459" w:rsidRDefault="00C56EFA" w:rsidP="00735476">
            <w:pPr>
              <w:rPr>
                <w:rFonts w:ascii="GHEA Grapalat" w:hAnsi="GHEA Grapalat"/>
                <w:lang w:val="hy-AM"/>
              </w:rPr>
            </w:pPr>
            <w:r w:rsidRPr="001F187A">
              <w:rPr>
                <w:rFonts w:ascii="GHEA Grapalat" w:hAnsi="GHEA Grapalat"/>
                <w:lang w:val="hy-AM"/>
              </w:rPr>
              <w:t>Входное напряжение светильника не менее:</w:t>
            </w:r>
          </w:p>
        </w:tc>
        <w:tc>
          <w:tcPr>
            <w:tcW w:w="6350" w:type="dxa"/>
            <w:vAlign w:val="center"/>
          </w:tcPr>
          <w:p w:rsidR="00C56EFA" w:rsidRPr="001F187A" w:rsidRDefault="00C56EFA" w:rsidP="00735476">
            <w:pPr>
              <w:rPr>
                <w:rFonts w:ascii="GHEA Grapalat" w:hAnsi="GHEA Grapalat"/>
              </w:rPr>
            </w:pPr>
            <w:r w:rsidRPr="005F0459">
              <w:rPr>
                <w:rFonts w:ascii="GHEA Grapalat" w:hAnsi="GHEA Grapalat"/>
                <w:lang w:val="hy-AM"/>
              </w:rPr>
              <w:t xml:space="preserve">200 - 240 </w:t>
            </w:r>
            <w:r>
              <w:rPr>
                <w:rFonts w:ascii="GHEA Grapalat" w:hAnsi="GHEA Grapalat"/>
              </w:rPr>
              <w:t>вольт</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rPr>
              <w:t>1.14.</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 xml:space="preserve">Частота питания, </w:t>
            </w:r>
          </w:p>
        </w:tc>
        <w:tc>
          <w:tcPr>
            <w:tcW w:w="6350" w:type="dxa"/>
            <w:vAlign w:val="center"/>
          </w:tcPr>
          <w:p w:rsidR="00C56EFA" w:rsidRPr="00B1505D" w:rsidRDefault="00C56EFA" w:rsidP="00735476">
            <w:pPr>
              <w:rPr>
                <w:rFonts w:ascii="GHEA Grapalat" w:hAnsi="GHEA Grapalat"/>
              </w:rPr>
            </w:pPr>
            <w:r w:rsidRPr="005F0459">
              <w:rPr>
                <w:rFonts w:ascii="GHEA Grapalat" w:hAnsi="GHEA Grapalat"/>
                <w:lang w:val="hy-AM"/>
              </w:rPr>
              <w:t>50</w:t>
            </w:r>
            <w:r>
              <w:rPr>
                <w:rFonts w:ascii="GHEA Grapalat" w:hAnsi="GHEA Grapalat"/>
              </w:rPr>
              <w:t>/60</w:t>
            </w:r>
            <w:r w:rsidRPr="005F0459">
              <w:rPr>
                <w:rFonts w:ascii="GHEA Grapalat" w:hAnsi="GHEA Grapalat"/>
                <w:lang w:val="hy-AM"/>
              </w:rPr>
              <w:t xml:space="preserve"> </w:t>
            </w:r>
            <w:r>
              <w:rPr>
                <w:rFonts w:ascii="GHEA Grapalat" w:hAnsi="GHEA Grapalat"/>
              </w:rPr>
              <w:t>герц</w:t>
            </w:r>
          </w:p>
        </w:tc>
      </w:tr>
      <w:tr w:rsidR="00C56EFA" w:rsidRPr="005F0459" w:rsidTr="00735476">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1.15.</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Коэффициент мощности светильника не менее:</w:t>
            </w:r>
          </w:p>
        </w:tc>
        <w:tc>
          <w:tcPr>
            <w:tcW w:w="6350"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0.9</w:t>
            </w:r>
          </w:p>
        </w:tc>
      </w:tr>
      <w:tr w:rsidR="00C56EFA" w:rsidRPr="005F0459" w:rsidTr="00735476">
        <w:trPr>
          <w:trHeight w:val="1118"/>
        </w:trPr>
        <w:tc>
          <w:tcPr>
            <w:tcW w:w="704" w:type="dxa"/>
            <w:vAlign w:val="center"/>
          </w:tcPr>
          <w:p w:rsidR="00C56EFA" w:rsidRPr="005F0459" w:rsidRDefault="00C56EFA" w:rsidP="00735476">
            <w:pPr>
              <w:rPr>
                <w:rFonts w:ascii="GHEA Grapalat" w:hAnsi="GHEA Grapalat"/>
              </w:rPr>
            </w:pPr>
            <w:r w:rsidRPr="005F0459">
              <w:rPr>
                <w:rFonts w:ascii="GHEA Grapalat" w:hAnsi="GHEA Grapalat"/>
                <w:lang w:val="hy-AM"/>
              </w:rPr>
              <w:t>1.16.</w:t>
            </w:r>
          </w:p>
        </w:tc>
        <w:tc>
          <w:tcPr>
            <w:tcW w:w="3119" w:type="dxa"/>
            <w:gridSpan w:val="2"/>
            <w:vAlign w:val="center"/>
          </w:tcPr>
          <w:p w:rsidR="00C56EFA" w:rsidRPr="005F0459" w:rsidRDefault="00C56EFA" w:rsidP="00735476">
            <w:pPr>
              <w:rPr>
                <w:rFonts w:ascii="GHEA Grapalat" w:hAnsi="GHEA Grapalat"/>
                <w:lang w:val="hy-AM"/>
              </w:rPr>
            </w:pPr>
            <w:r w:rsidRPr="003D1967">
              <w:rPr>
                <w:rFonts w:ascii="GHEA Grapalat" w:hAnsi="GHEA Grapalat"/>
                <w:lang w:val="hy-AM"/>
              </w:rPr>
              <w:t>Класс электроизоляционной безопасности светильника согласно EN-60598:</w:t>
            </w:r>
          </w:p>
        </w:tc>
        <w:tc>
          <w:tcPr>
            <w:tcW w:w="6350" w:type="dxa"/>
            <w:vAlign w:val="center"/>
          </w:tcPr>
          <w:p w:rsidR="00C56EFA" w:rsidRPr="005F0459" w:rsidRDefault="00C56EFA" w:rsidP="00735476">
            <w:pPr>
              <w:rPr>
                <w:rFonts w:ascii="GHEA Grapalat" w:hAnsi="GHEA Grapalat"/>
              </w:rPr>
            </w:pPr>
            <w:r w:rsidRPr="005F0459">
              <w:rPr>
                <w:rFonts w:ascii="GHEA Grapalat" w:hAnsi="GHEA Grapalat"/>
              </w:rPr>
              <w:t>II (</w:t>
            </w:r>
            <w:r>
              <w:rPr>
                <w:rFonts w:ascii="GHEA Grapalat" w:hAnsi="GHEA Grapalat"/>
              </w:rPr>
              <w:t>второй</w:t>
            </w:r>
            <w:r w:rsidRPr="005F0459">
              <w:rPr>
                <w:rFonts w:ascii="GHEA Grapalat" w:hAnsi="GHEA Grapalat"/>
              </w:rPr>
              <w:t>)</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1.17.</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 xml:space="preserve">Устойчивость светильника </w:t>
            </w:r>
            <w:r w:rsidRPr="00B1505D">
              <w:rPr>
                <w:rFonts w:ascii="GHEA Grapalat" w:hAnsi="GHEA Grapalat"/>
                <w:lang w:val="hy-AM"/>
              </w:rPr>
              <w:lastRenderedPageBreak/>
              <w:t>к перенапряжению, не менее:</w:t>
            </w:r>
          </w:p>
        </w:tc>
        <w:tc>
          <w:tcPr>
            <w:tcW w:w="6350" w:type="dxa"/>
            <w:vAlign w:val="center"/>
          </w:tcPr>
          <w:p w:rsidR="00C56EFA" w:rsidRPr="00B1505D" w:rsidRDefault="00C56EFA" w:rsidP="00735476">
            <w:pPr>
              <w:rPr>
                <w:rFonts w:ascii="GHEA Grapalat" w:hAnsi="GHEA Grapalat"/>
              </w:rPr>
            </w:pPr>
            <w:r>
              <w:rPr>
                <w:rFonts w:ascii="GHEA Grapalat" w:hAnsi="GHEA Grapalat"/>
              </w:rPr>
              <w:lastRenderedPageBreak/>
              <w:t>Максимальное напряжение</w:t>
            </w:r>
            <w:r w:rsidRPr="005F0459">
              <w:rPr>
                <w:rFonts w:ascii="GHEA Grapalat" w:hAnsi="GHEA Grapalat"/>
                <w:lang w:val="hy-AM"/>
              </w:rPr>
              <w:t xml:space="preserve"> N/L - 10 </w:t>
            </w:r>
            <w:r>
              <w:rPr>
                <w:rFonts w:ascii="GHEA Grapalat" w:hAnsi="GHEA Grapalat"/>
              </w:rPr>
              <w:t>кВ</w:t>
            </w:r>
          </w:p>
          <w:p w:rsidR="00C56EFA" w:rsidRPr="005F0459" w:rsidRDefault="00C56EFA" w:rsidP="00735476">
            <w:pPr>
              <w:rPr>
                <w:rFonts w:ascii="GHEA Grapalat" w:hAnsi="GHEA Grapalat"/>
                <w:lang w:val="hy-AM"/>
              </w:rPr>
            </w:pPr>
            <w:r w:rsidRPr="005F0459">
              <w:rPr>
                <w:rFonts w:ascii="GHEA Grapalat" w:hAnsi="GHEA Grapalat"/>
                <w:lang w:val="hy-AM"/>
              </w:rPr>
              <w:lastRenderedPageBreak/>
              <w:t>I max ≥ 10 kA</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1.18.</w:t>
            </w:r>
          </w:p>
        </w:tc>
        <w:tc>
          <w:tcPr>
            <w:tcW w:w="3119" w:type="dxa"/>
            <w:gridSpan w:val="2"/>
            <w:vAlign w:val="center"/>
          </w:tcPr>
          <w:p w:rsidR="00C56EFA" w:rsidRPr="005F0459" w:rsidRDefault="00C56EFA" w:rsidP="00735476">
            <w:pPr>
              <w:rPr>
                <w:rFonts w:ascii="GHEA Grapalat" w:hAnsi="GHEA Grapalat"/>
                <w:lang w:val="hy-AM"/>
              </w:rPr>
            </w:pPr>
            <w:r w:rsidRPr="00B1505D">
              <w:rPr>
                <w:rFonts w:ascii="GHEA Grapalat" w:hAnsi="GHEA Grapalat"/>
                <w:lang w:val="hy-AM"/>
              </w:rPr>
              <w:t>Дополнительные технические требования к блоку питания освещения:</w:t>
            </w:r>
          </w:p>
        </w:tc>
        <w:tc>
          <w:tcPr>
            <w:tcW w:w="6350" w:type="dxa"/>
            <w:vAlign w:val="center"/>
          </w:tcPr>
          <w:p w:rsidR="00C56EFA" w:rsidRPr="00B1505D" w:rsidRDefault="00C56EFA" w:rsidP="00735476">
            <w:pPr>
              <w:rPr>
                <w:rFonts w:ascii="GHEA Grapalat" w:hAnsi="GHEA Grapalat"/>
                <w:lang w:val="hy-AM"/>
              </w:rPr>
            </w:pPr>
            <w:r w:rsidRPr="00B1505D">
              <w:rPr>
                <w:rFonts w:ascii="GHEA Grapalat" w:hAnsi="GHEA Grapalat"/>
                <w:lang w:val="hy-AM"/>
              </w:rPr>
              <w:t>Узел должен:</w:t>
            </w:r>
          </w:p>
          <w:p w:rsidR="00C56EFA" w:rsidRPr="00B1505D" w:rsidRDefault="00C56EFA" w:rsidP="00735476">
            <w:pPr>
              <w:rPr>
                <w:rFonts w:ascii="GHEA Grapalat" w:hAnsi="GHEA Grapalat"/>
                <w:lang w:val="hy-AM"/>
              </w:rPr>
            </w:pPr>
            <w:r w:rsidRPr="00B1505D">
              <w:rPr>
                <w:rFonts w:ascii="GHEA Grapalat" w:hAnsi="GHEA Grapalat"/>
                <w:lang w:val="hy-AM"/>
              </w:rPr>
              <w:t>• Быть программируемым с возможностью управления выходным током;</w:t>
            </w:r>
          </w:p>
          <w:p w:rsidR="00C56EFA" w:rsidRPr="00B1505D" w:rsidRDefault="00C56EFA" w:rsidP="00735476">
            <w:pPr>
              <w:rPr>
                <w:rFonts w:ascii="GHEA Grapalat" w:hAnsi="GHEA Grapalat"/>
                <w:lang w:val="hy-AM"/>
              </w:rPr>
            </w:pPr>
            <w:r w:rsidRPr="00B1505D">
              <w:rPr>
                <w:rFonts w:ascii="GHEA Grapalat" w:hAnsi="GHEA Grapalat"/>
                <w:lang w:val="hy-AM"/>
              </w:rPr>
              <w:t>• Работа с протоколом управления DALI2;</w:t>
            </w:r>
          </w:p>
          <w:p w:rsidR="00C56EFA" w:rsidRPr="00B1505D" w:rsidRDefault="00C56EFA" w:rsidP="00735476">
            <w:pPr>
              <w:rPr>
                <w:rFonts w:ascii="GHEA Grapalat" w:hAnsi="GHEA Grapalat" w:cs="GHEA Grapalat"/>
                <w:lang w:val="hy-AM"/>
              </w:rPr>
            </w:pPr>
            <w:r w:rsidRPr="00B1505D">
              <w:rPr>
                <w:rFonts w:ascii="GHEA Grapalat" w:hAnsi="GHEA Grapalat"/>
                <w:lang w:val="hy-AM"/>
              </w:rPr>
              <w:t xml:space="preserve">• Иметь стандартное безинструментальное подключение </w:t>
            </w:r>
            <w:r w:rsidRPr="005F0459">
              <w:rPr>
                <w:rFonts w:ascii="GHEA Grapalat" w:hAnsi="GHEA Grapalat"/>
                <w:lang w:val="hy-AM"/>
              </w:rPr>
              <w:t xml:space="preserve">ZHAGA BOOK 18 </w:t>
            </w:r>
            <w:r w:rsidRPr="00B1505D">
              <w:rPr>
                <w:rFonts w:ascii="GHEA Grapalat" w:hAnsi="GHEA Grapalat"/>
                <w:lang w:val="hy-AM"/>
              </w:rPr>
              <w:t xml:space="preserve">и розетку с розеткой в </w:t>
            </w:r>
            <w:r w:rsidRPr="00B1505D">
              <w:rPr>
                <w:rFonts w:ascii="Cambria Math" w:hAnsi="Cambria Math" w:cs="Cambria Math"/>
                <w:lang w:val="hy-AM"/>
              </w:rPr>
              <w:t>​​</w:t>
            </w:r>
            <w:r w:rsidRPr="00B1505D">
              <w:rPr>
                <w:rFonts w:ascii="GHEA Grapalat" w:hAnsi="GHEA Grapalat" w:cs="GHEA Grapalat"/>
                <w:lang w:val="hy-AM"/>
              </w:rPr>
              <w:t>нижней части корпуса светильника;</w:t>
            </w:r>
          </w:p>
          <w:p w:rsidR="00C56EFA" w:rsidRPr="00B1505D" w:rsidRDefault="00C56EFA" w:rsidP="00735476">
            <w:pPr>
              <w:rPr>
                <w:rFonts w:ascii="GHEA Grapalat" w:hAnsi="GHEA Grapalat"/>
                <w:lang w:val="hy-AM"/>
              </w:rPr>
            </w:pPr>
            <w:r w:rsidRPr="00B1505D">
              <w:rPr>
                <w:rFonts w:ascii="GHEA Grapalat" w:hAnsi="GHEA Grapalat"/>
                <w:lang w:val="hy-AM"/>
              </w:rPr>
              <w:t xml:space="preserve">• Иметь сертификацию: консорциум D4i и </w:t>
            </w:r>
            <w:r w:rsidRPr="005F0459">
              <w:rPr>
                <w:rFonts w:ascii="GHEA Grapalat" w:hAnsi="GHEA Grapalat"/>
                <w:lang w:val="hy-AM"/>
              </w:rPr>
              <w:t>ZHAGA</w:t>
            </w:r>
          </w:p>
          <w:p w:rsidR="00C56EFA" w:rsidRPr="00B1505D" w:rsidRDefault="00C56EFA" w:rsidP="00735476">
            <w:pPr>
              <w:rPr>
                <w:rFonts w:ascii="GHEA Grapalat" w:hAnsi="GHEA Grapalat"/>
                <w:lang w:val="hy-AM"/>
              </w:rPr>
            </w:pPr>
            <w:r w:rsidRPr="00B1505D">
              <w:rPr>
                <w:rFonts w:ascii="GHEA Grapalat" w:hAnsi="GHEA Grapalat"/>
                <w:lang w:val="hy-AM"/>
              </w:rPr>
              <w:t xml:space="preserve">• Контактная розетка </w:t>
            </w:r>
            <w:r w:rsidRPr="005F0459">
              <w:rPr>
                <w:rFonts w:ascii="GHEA Grapalat" w:hAnsi="GHEA Grapalat"/>
                <w:lang w:val="hy-AM"/>
              </w:rPr>
              <w:t>ZHAGA</w:t>
            </w:r>
            <w:r>
              <w:rPr>
                <w:rFonts w:ascii="GHEA Grapalat" w:hAnsi="GHEA Grapalat"/>
              </w:rPr>
              <w:t xml:space="preserve"> </w:t>
            </w:r>
            <w:r w:rsidRPr="00B1505D">
              <w:rPr>
                <w:rFonts w:ascii="GHEA Grapalat" w:hAnsi="GHEA Grapalat"/>
                <w:lang w:val="hy-AM"/>
              </w:rPr>
              <w:t>должна позволить в дальнейшем оборудовать светильник оборудованием системы управления и датчиками.</w:t>
            </w:r>
          </w:p>
          <w:p w:rsidR="00C56EFA" w:rsidRPr="00B1505D" w:rsidRDefault="00C56EFA" w:rsidP="00735476">
            <w:pPr>
              <w:rPr>
                <w:rFonts w:ascii="GHEA Grapalat" w:hAnsi="GHEA Grapalat"/>
                <w:lang w:val="hy-AM"/>
              </w:rPr>
            </w:pPr>
            <w:r w:rsidRPr="00B1505D">
              <w:rPr>
                <w:rFonts w:ascii="GHEA Grapalat" w:hAnsi="GHEA Grapalat"/>
                <w:lang w:val="hy-AM"/>
              </w:rPr>
              <w:t>• Перед установкой узел необходимо подключить в режиме автоматического затемнения в полночь;</w:t>
            </w:r>
          </w:p>
          <w:p w:rsidR="00C56EFA" w:rsidRPr="00B1505D" w:rsidRDefault="00C56EFA" w:rsidP="00735476">
            <w:pPr>
              <w:rPr>
                <w:rFonts w:ascii="GHEA Grapalat" w:hAnsi="GHEA Grapalat"/>
                <w:lang w:val="hy-AM"/>
              </w:rPr>
            </w:pPr>
            <w:r w:rsidRPr="00B1505D">
              <w:rPr>
                <w:rFonts w:ascii="GHEA Grapalat" w:hAnsi="GHEA Grapalat"/>
                <w:lang w:val="hy-AM"/>
              </w:rPr>
              <w:t>• Узел должен обеспечивать децентрализованное звездообразное затемнение как минимум с 5 различными уровнями освещенности.</w:t>
            </w:r>
          </w:p>
          <w:p w:rsidR="00C56EFA" w:rsidRPr="005F0459" w:rsidRDefault="00C56EFA" w:rsidP="00735476">
            <w:pPr>
              <w:pStyle w:val="ListParagraph"/>
              <w:spacing w:after="160" w:line="259" w:lineRule="auto"/>
              <w:ind w:left="317"/>
              <w:rPr>
                <w:rFonts w:ascii="GHEA Grapalat" w:hAnsi="GHEA Grapalat"/>
                <w:lang w:val="hy-AM"/>
              </w:rPr>
            </w:pPr>
            <w:r w:rsidRPr="00B1505D">
              <w:rPr>
                <w:rFonts w:ascii="GHEA Grapalat" w:hAnsi="GHEA Grapalat"/>
                <w:lang w:val="hy-AM"/>
              </w:rPr>
              <w:t>• Узел должен иметь возможность перепрограммирования при необходимости.</w:t>
            </w:r>
          </w:p>
        </w:tc>
      </w:tr>
      <w:tr w:rsidR="00C56EFA" w:rsidRPr="005F0459"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1.19.</w:t>
            </w:r>
          </w:p>
        </w:tc>
        <w:tc>
          <w:tcPr>
            <w:tcW w:w="3119" w:type="dxa"/>
            <w:gridSpan w:val="2"/>
            <w:vAlign w:val="center"/>
          </w:tcPr>
          <w:p w:rsidR="00C56EFA" w:rsidRPr="005F0459" w:rsidRDefault="00C56EFA" w:rsidP="00735476">
            <w:pPr>
              <w:rPr>
                <w:rFonts w:ascii="GHEA Grapalat" w:hAnsi="GHEA Grapalat"/>
                <w:lang w:val="hy-AM"/>
              </w:rPr>
            </w:pPr>
            <w:r w:rsidRPr="005F7F41">
              <w:rPr>
                <w:rFonts w:ascii="GHEA Grapalat" w:hAnsi="GHEA Grapalat"/>
                <w:lang w:val="hy-AM"/>
              </w:rPr>
              <w:t>Гарантийный срок светильника, не менее:</w:t>
            </w:r>
          </w:p>
        </w:tc>
        <w:tc>
          <w:tcPr>
            <w:tcW w:w="6350" w:type="dxa"/>
            <w:vAlign w:val="center"/>
          </w:tcPr>
          <w:p w:rsidR="00C56EFA" w:rsidRPr="005F7F41" w:rsidRDefault="00C56EFA" w:rsidP="00735476">
            <w:pPr>
              <w:rPr>
                <w:rFonts w:ascii="GHEA Grapalat" w:hAnsi="GHEA Grapalat"/>
              </w:rPr>
            </w:pPr>
            <w:r w:rsidRPr="005F0459">
              <w:rPr>
                <w:rFonts w:ascii="GHEA Grapalat" w:hAnsi="GHEA Grapalat"/>
                <w:lang w:val="hy-AM"/>
              </w:rPr>
              <w:t>5</w:t>
            </w:r>
            <w:r>
              <w:rPr>
                <w:rFonts w:ascii="GHEA Grapalat" w:hAnsi="GHEA Grapalat"/>
              </w:rPr>
              <w:t xml:space="preserve"> лет</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w:t>
            </w:r>
          </w:p>
        </w:tc>
        <w:tc>
          <w:tcPr>
            <w:tcW w:w="9469" w:type="dxa"/>
            <w:gridSpan w:val="3"/>
            <w:vAlign w:val="center"/>
          </w:tcPr>
          <w:p w:rsidR="00C56EFA" w:rsidRPr="005F0459" w:rsidRDefault="00C56EFA" w:rsidP="00735476">
            <w:pPr>
              <w:rPr>
                <w:rFonts w:ascii="GHEA Grapalat" w:hAnsi="GHEA Grapalat"/>
                <w:lang w:val="hy-AM"/>
              </w:rPr>
            </w:pPr>
            <w:r w:rsidRPr="00FA7264">
              <w:rPr>
                <w:rFonts w:ascii="GHEA Grapalat" w:hAnsi="GHEA Grapalat"/>
                <w:lang w:val="hy-AM"/>
              </w:rPr>
              <w:t>Другие требования и необходимые документы</w:t>
            </w:r>
          </w:p>
        </w:tc>
      </w:tr>
      <w:tr w:rsidR="00C56EFA" w:rsidRPr="00D841D0"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w:t>
            </w:r>
          </w:p>
        </w:tc>
        <w:tc>
          <w:tcPr>
            <w:tcW w:w="9469" w:type="dxa"/>
            <w:gridSpan w:val="3"/>
            <w:vAlign w:val="center"/>
          </w:tcPr>
          <w:p w:rsidR="00C56EFA" w:rsidRDefault="00C56EFA" w:rsidP="00735476">
            <w:pPr>
              <w:rPr>
                <w:rFonts w:ascii="GHEA Grapalat" w:hAnsi="GHEA Grapalat"/>
              </w:rPr>
            </w:pPr>
            <w:r w:rsidRPr="000E753A">
              <w:rPr>
                <w:rFonts w:ascii="GHEA Grapalat" w:hAnsi="GHEA Grapalat"/>
                <w:lang w:val="hy-AM"/>
              </w:rPr>
              <w:t>Сертификат ENEC или эквивалентный сертификат, выданный аккредитованным органом, который занимается оценкой соответствия и подтверждает соответствие следующим соответствующим стандартам:</w:t>
            </w:r>
          </w:p>
          <w:p w:rsidR="00C56EFA" w:rsidRPr="005F0459" w:rsidRDefault="00C56EFA" w:rsidP="00735476">
            <w:pPr>
              <w:rPr>
                <w:rFonts w:ascii="GHEA Grapalat" w:hAnsi="GHEA Grapalat"/>
                <w:lang w:val="hy-AM"/>
              </w:rPr>
            </w:pPr>
            <w:r w:rsidRPr="005F0459">
              <w:rPr>
                <w:rFonts w:ascii="GHEA Grapalat" w:hAnsi="GHEA Grapalat"/>
                <w:lang w:val="hy-AM"/>
              </w:rPr>
              <w:t>- EN 62031</w:t>
            </w:r>
          </w:p>
          <w:p w:rsidR="00C56EFA" w:rsidRPr="005F0459" w:rsidRDefault="00C56EFA" w:rsidP="00735476">
            <w:pPr>
              <w:rPr>
                <w:rFonts w:ascii="GHEA Grapalat" w:hAnsi="GHEA Grapalat"/>
                <w:lang w:val="hy-AM"/>
              </w:rPr>
            </w:pPr>
            <w:r w:rsidRPr="005F0459">
              <w:rPr>
                <w:rFonts w:ascii="GHEA Grapalat" w:hAnsi="GHEA Grapalat"/>
                <w:lang w:val="hy-AM"/>
              </w:rPr>
              <w:t>- EN 62471</w:t>
            </w:r>
          </w:p>
          <w:p w:rsidR="00C56EFA" w:rsidRPr="005F0459" w:rsidRDefault="00C56EFA" w:rsidP="00735476">
            <w:pPr>
              <w:rPr>
                <w:rFonts w:ascii="GHEA Grapalat" w:hAnsi="GHEA Grapalat"/>
                <w:lang w:val="hy-AM"/>
              </w:rPr>
            </w:pPr>
            <w:r w:rsidRPr="005F0459">
              <w:rPr>
                <w:rFonts w:ascii="GHEA Grapalat" w:hAnsi="GHEA Grapalat"/>
                <w:lang w:val="hy-AM"/>
              </w:rPr>
              <w:t>- EN 60598-1 + A11</w:t>
            </w:r>
          </w:p>
          <w:p w:rsidR="00C56EFA" w:rsidRPr="005F0459" w:rsidRDefault="00C56EFA" w:rsidP="00735476">
            <w:pPr>
              <w:rPr>
                <w:rFonts w:ascii="GHEA Grapalat" w:hAnsi="GHEA Grapalat"/>
                <w:lang w:val="hy-AM"/>
              </w:rPr>
            </w:pPr>
            <w:r w:rsidRPr="005F0459">
              <w:rPr>
                <w:rFonts w:ascii="GHEA Grapalat" w:hAnsi="GHEA Grapalat"/>
                <w:lang w:val="hy-AM"/>
              </w:rPr>
              <w:t>- EN 60598-2-3 + A1</w:t>
            </w:r>
          </w:p>
        </w:tc>
      </w:tr>
      <w:tr w:rsidR="00C56EFA" w:rsidRPr="005554EC"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2.2.</w:t>
            </w:r>
          </w:p>
        </w:tc>
        <w:tc>
          <w:tcPr>
            <w:tcW w:w="9469" w:type="dxa"/>
            <w:gridSpan w:val="3"/>
            <w:vAlign w:val="center"/>
          </w:tcPr>
          <w:p w:rsidR="00C56EFA" w:rsidRPr="005F0459" w:rsidRDefault="00C56EFA" w:rsidP="00735476">
            <w:pPr>
              <w:rPr>
                <w:rFonts w:ascii="GHEA Grapalat" w:hAnsi="GHEA Grapalat"/>
                <w:lang w:val="hy-AM"/>
              </w:rPr>
            </w:pPr>
            <w:r w:rsidRPr="005554EC">
              <w:rPr>
                <w:rFonts w:ascii="GHEA Grapalat" w:hAnsi="GHEA Grapalat"/>
                <w:lang w:val="hy-AM"/>
              </w:rPr>
              <w:t>Сертификат ENEC PLUS или эквивалентный сертификат, выданный аккредитованным органом, который занимается оценкой соответствия и удостоверяет соответствие следующим соответствующим стандартам:</w:t>
            </w:r>
            <w:r w:rsidRPr="005F0459">
              <w:rPr>
                <w:rFonts w:ascii="GHEA Grapalat" w:hAnsi="GHEA Grapalat"/>
                <w:lang w:val="hy-AM"/>
              </w:rPr>
              <w:t>- IEC 62717</w:t>
            </w:r>
          </w:p>
          <w:p w:rsidR="00C56EFA" w:rsidRPr="005F0459" w:rsidRDefault="00C56EFA" w:rsidP="00735476">
            <w:pPr>
              <w:rPr>
                <w:rFonts w:ascii="GHEA Grapalat" w:hAnsi="GHEA Grapalat"/>
                <w:lang w:val="hy-AM"/>
              </w:rPr>
            </w:pPr>
            <w:r w:rsidRPr="005F0459">
              <w:rPr>
                <w:rFonts w:ascii="GHEA Grapalat" w:hAnsi="GHEA Grapalat"/>
                <w:lang w:val="hy-AM"/>
              </w:rPr>
              <w:t>- IEC 62722-1</w:t>
            </w:r>
          </w:p>
          <w:p w:rsidR="00C56EFA" w:rsidRPr="005F0459" w:rsidRDefault="00C56EFA" w:rsidP="00735476">
            <w:pPr>
              <w:rPr>
                <w:rFonts w:ascii="GHEA Grapalat" w:hAnsi="GHEA Grapalat"/>
                <w:lang w:val="hy-AM"/>
              </w:rPr>
            </w:pPr>
            <w:r w:rsidRPr="005F0459">
              <w:rPr>
                <w:rFonts w:ascii="GHEA Grapalat" w:hAnsi="GHEA Grapalat"/>
                <w:lang w:val="hy-AM"/>
              </w:rPr>
              <w:t>- IEC 62722-2-1</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2.3.</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IP (коэффициент защиты от проникновения),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2.4.</w:t>
            </w:r>
          </w:p>
        </w:tc>
        <w:tc>
          <w:tcPr>
            <w:tcW w:w="9469" w:type="dxa"/>
            <w:gridSpan w:val="3"/>
            <w:vAlign w:val="center"/>
          </w:tcPr>
          <w:p w:rsidR="00C56EFA" w:rsidRPr="005F0459" w:rsidRDefault="00C56EFA" w:rsidP="00735476">
            <w:pPr>
              <w:rPr>
                <w:rFonts w:ascii="GHEA Grapalat" w:hAnsi="GHEA Grapalat"/>
                <w:lang w:val="hy-AM"/>
              </w:rPr>
            </w:pPr>
            <w:r w:rsidRPr="000A3411">
              <w:rPr>
                <w:rFonts w:ascii="GHEA Grapalat" w:hAnsi="GHEA Grapalat"/>
                <w:lang w:val="hy-AM"/>
              </w:rPr>
              <w:t>Протокол испытаний, подтверждающий класс светильника ИК (коэффициент механического сопротивления), выданный аккредитованным органом по оценке соответствия (для каждого типа светильника)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2.5.</w:t>
            </w:r>
          </w:p>
        </w:tc>
        <w:tc>
          <w:tcPr>
            <w:tcW w:w="9469" w:type="dxa"/>
            <w:gridSpan w:val="3"/>
            <w:vAlign w:val="center"/>
          </w:tcPr>
          <w:p w:rsidR="00C56EFA" w:rsidRPr="008B64E3" w:rsidRDefault="00C56EFA" w:rsidP="00735476">
            <w:pPr>
              <w:rPr>
                <w:rFonts w:ascii="GHEA Grapalat" w:hAnsi="GHEA Grapalat"/>
                <w:lang w:val="hy-AM"/>
              </w:rPr>
            </w:pPr>
            <w:r w:rsidRPr="004C4C5D">
              <w:rPr>
                <w:rFonts w:ascii="GHEA Grapalat" w:hAnsi="GHEA Grapalat"/>
                <w:lang w:val="hy-AM"/>
              </w:rPr>
              <w:t xml:space="preserve">Подтверждение соответствия требованиям фотобиологической безопасности отчетом об испытаниях фотобиологической безопасности, выданным органом по оценке соответствия, аккредитованным по стандарту ISO 17025 (проверено в </w:t>
            </w:r>
            <w:r w:rsidRPr="004C4C5D">
              <w:rPr>
                <w:rFonts w:ascii="GHEA Grapalat" w:hAnsi="GHEA Grapalat"/>
                <w:lang w:val="hy-AM"/>
              </w:rPr>
              <w:lastRenderedPageBreak/>
              <w:t>соответствии с IEC TR 62778 или его эквивалентом). Протокол испытаний должен быть составлен только для одного светильника с наибольшей мощностью. Не выше 1-й группы риска.</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lastRenderedPageBreak/>
              <w:t>2.6.</w:t>
            </w:r>
          </w:p>
        </w:tc>
        <w:tc>
          <w:tcPr>
            <w:tcW w:w="9469" w:type="dxa"/>
            <w:gridSpan w:val="3"/>
            <w:vAlign w:val="center"/>
          </w:tcPr>
          <w:p w:rsidR="00C56EFA" w:rsidRPr="00BF5B4A" w:rsidRDefault="00C56EFA" w:rsidP="00735476">
            <w:pPr>
              <w:rPr>
                <w:rFonts w:ascii="GHEA Grapalat" w:hAnsi="GHEA Grapalat"/>
                <w:lang w:val="hy-AM"/>
              </w:rPr>
            </w:pPr>
            <w:r w:rsidRPr="004C4C5D">
              <w:rPr>
                <w:rFonts w:ascii="GHEA Grapalat" w:hAnsi="GHEA Grapalat"/>
                <w:lang w:val="hy-AM"/>
              </w:rPr>
              <w:t>Рекомендуемые протоколы фотометрических испытаний светильника LM-79-19 и файлы в электронном формате LTD или IES (для всех конфигураций светильников, используемых в фотометрических расчетах), выданные аккредитованным органом по оценке соответствия ISO 17025 и подготовленные в соответствии с EN 13032-4 или его эквивалентом.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2.7.</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Протокол испытаний TM-21 (или эквивалент) предлагаемого светильника, выданный органом по оценке соответствия, аккредитованным по стандарту ISO 17025 (для всех предлагаемых конфигураций светильников)</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2.8.</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Запасные части к светильнику должны быть в наличии не менее 10 лет с момента покупки, что должно быть подтверждено сертификатом, выданным производителем.</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2.9.</w:t>
            </w:r>
          </w:p>
        </w:tc>
        <w:tc>
          <w:tcPr>
            <w:tcW w:w="9469" w:type="dxa"/>
            <w:gridSpan w:val="3"/>
            <w:vAlign w:val="center"/>
          </w:tcPr>
          <w:p w:rsidR="00C56EFA" w:rsidRPr="005F0459" w:rsidRDefault="00C56EFA" w:rsidP="00735476">
            <w:pPr>
              <w:rPr>
                <w:rFonts w:ascii="GHEA Grapalat" w:hAnsi="GHEA Grapalat"/>
                <w:lang w:val="hy-AM"/>
              </w:rPr>
            </w:pPr>
            <w:r w:rsidRPr="004C4C5D">
              <w:rPr>
                <w:rFonts w:ascii="GHEA Grapalat" w:hAnsi="GHEA Grapalat"/>
                <w:lang w:val="hy-AM"/>
              </w:rPr>
              <w:t>Необходимо предоставить: Сертификат светильника ZHAGA Book18, выданный Консорциумом ZHAGA на совместимость светильника с соответствующими системами управления освещением Zhaga D4i.</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sidRPr="005F0459">
              <w:rPr>
                <w:rFonts w:ascii="GHEA Grapalat" w:hAnsi="GHEA Grapalat"/>
                <w:lang w:val="hy-AM"/>
              </w:rPr>
              <w:t>2.10.</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Отчет LM-80, выпущенный производителем светодиодов (светоизлучающих диодов), основан на 17 000 часах испытаний светодиода, используемого в осветительном приборе.</w:t>
            </w:r>
          </w:p>
        </w:tc>
      </w:tr>
      <w:tr w:rsidR="00C56EFA" w:rsidRPr="00734D76" w:rsidTr="00735476">
        <w:tc>
          <w:tcPr>
            <w:tcW w:w="704" w:type="dxa"/>
            <w:vAlign w:val="center"/>
          </w:tcPr>
          <w:p w:rsidR="00C56EFA" w:rsidRPr="005F0459" w:rsidRDefault="00C56EFA" w:rsidP="00735476">
            <w:pPr>
              <w:rPr>
                <w:rFonts w:ascii="GHEA Grapalat" w:hAnsi="GHEA Grapalat"/>
                <w:lang w:val="hy-AM"/>
              </w:rPr>
            </w:pPr>
            <w:r>
              <w:rPr>
                <w:rFonts w:ascii="GHEA Grapalat" w:hAnsi="GHEA Grapalat"/>
                <w:lang w:val="hy-AM"/>
              </w:rPr>
              <w:t>2.11.</w:t>
            </w:r>
          </w:p>
        </w:tc>
        <w:tc>
          <w:tcPr>
            <w:tcW w:w="9469" w:type="dxa"/>
            <w:gridSpan w:val="3"/>
            <w:vAlign w:val="center"/>
          </w:tcPr>
          <w:p w:rsidR="00C56EFA" w:rsidRPr="005F0459" w:rsidRDefault="00C56EFA" w:rsidP="00735476">
            <w:pPr>
              <w:rPr>
                <w:rFonts w:ascii="GHEA Grapalat" w:hAnsi="GHEA Grapalat"/>
                <w:lang w:val="hy-AM"/>
              </w:rPr>
            </w:pPr>
            <w:r w:rsidRPr="007D57FC">
              <w:rPr>
                <w:rFonts w:ascii="GHEA Grapalat" w:hAnsi="GHEA Grapalat"/>
                <w:lang w:val="hy-AM"/>
              </w:rPr>
              <w:t>Необходимо предоставить техническую спецификацию, предоставленную производителем блока питания, используемого в светильнике.</w:t>
            </w:r>
          </w:p>
        </w:tc>
      </w:tr>
      <w:tr w:rsidR="00C56EFA" w:rsidRPr="00734D76" w:rsidTr="00735476">
        <w:tc>
          <w:tcPr>
            <w:tcW w:w="704" w:type="dxa"/>
            <w:vAlign w:val="center"/>
          </w:tcPr>
          <w:p w:rsidR="00C56EFA" w:rsidRPr="001D335A" w:rsidRDefault="00C56EFA" w:rsidP="00735476">
            <w:pPr>
              <w:rPr>
                <w:rFonts w:ascii="GHEA Grapalat" w:hAnsi="GHEA Grapalat"/>
              </w:rPr>
            </w:pPr>
            <w:r>
              <w:rPr>
                <w:rFonts w:ascii="GHEA Grapalat" w:hAnsi="GHEA Grapalat"/>
              </w:rPr>
              <w:t>2.12</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Гарантийное обслуживание светильников осуществляется в течение 5 рабочих дней, все расходы связанные с гарантийным обслуживанием и транспортировкой оплачивает Продавец, заявка на гарантийное обслуживание подается Покупателем Продавцу в устной или письменной форме, путем направления заявки на E-mail, указанный в Договоре Продавцом.</w:t>
            </w:r>
          </w:p>
        </w:tc>
      </w:tr>
      <w:tr w:rsidR="00C56EFA" w:rsidRPr="00734D76" w:rsidTr="00735476">
        <w:trPr>
          <w:trHeight w:val="743"/>
        </w:trPr>
        <w:tc>
          <w:tcPr>
            <w:tcW w:w="704" w:type="dxa"/>
            <w:vAlign w:val="center"/>
          </w:tcPr>
          <w:p w:rsidR="00C56EFA" w:rsidRPr="001D335A" w:rsidRDefault="00C56EFA" w:rsidP="00735476">
            <w:pPr>
              <w:rPr>
                <w:rFonts w:ascii="GHEA Grapalat" w:hAnsi="GHEA Grapalat"/>
              </w:rPr>
            </w:pPr>
            <w:r>
              <w:rPr>
                <w:rFonts w:ascii="GHEA Grapalat" w:hAnsi="GHEA Grapalat"/>
              </w:rPr>
              <w:t>2.13</w:t>
            </w:r>
          </w:p>
        </w:tc>
        <w:tc>
          <w:tcPr>
            <w:tcW w:w="9469" w:type="dxa"/>
            <w:gridSpan w:val="3"/>
            <w:vAlign w:val="center"/>
          </w:tcPr>
          <w:p w:rsidR="00C56EFA" w:rsidRPr="00C10F2E" w:rsidRDefault="00C56EFA" w:rsidP="00735476">
            <w:pPr>
              <w:rPr>
                <w:rFonts w:ascii="GHEA Grapalat" w:hAnsi="GHEA Grapalat"/>
                <w:lang w:val="hy-AM"/>
              </w:rPr>
            </w:pPr>
            <w:r w:rsidRPr="001D335A">
              <w:rPr>
                <w:rFonts w:ascii="GHEA Grapalat" w:hAnsi="GHEA Grapalat"/>
                <w:lang w:val="hy-AM"/>
              </w:rPr>
              <w:t>Продавец вместе с поставленным товаром представляет</w:t>
            </w:r>
            <w:r>
              <w:rPr>
                <w:rFonts w:ascii="GHEA Grapalat" w:hAnsi="GHEA Grapalat"/>
                <w:lang w:val="hy-AM"/>
              </w:rPr>
              <w:t xml:space="preserve">  гарантийный талон.</w:t>
            </w:r>
          </w:p>
        </w:tc>
      </w:tr>
    </w:tbl>
    <w:p w:rsidR="00C56EFA" w:rsidRDefault="00C56EFA" w:rsidP="00C56EFA">
      <w:pPr>
        <w:rPr>
          <w:rFonts w:ascii="GHEA Grapalat" w:hAnsi="GHEA Grapalat"/>
          <w:b/>
          <w:sz w:val="22"/>
          <w:lang w:val="hy-AM"/>
        </w:rPr>
      </w:pPr>
    </w:p>
    <w:p w:rsidR="00C56EFA" w:rsidRDefault="00C56EFA" w:rsidP="00C56EFA">
      <w:pPr>
        <w:rPr>
          <w:rFonts w:ascii="GHEA Grapalat" w:hAnsi="GHEA Grapalat"/>
          <w:sz w:val="22"/>
        </w:rPr>
      </w:pPr>
    </w:p>
    <w:p w:rsidR="00C56EFA" w:rsidRDefault="00C56EFA" w:rsidP="00C56EFA">
      <w:pPr>
        <w:rPr>
          <w:rFonts w:ascii="GHEA Grapalat" w:hAnsi="GHEA Grapalat"/>
          <w:sz w:val="22"/>
        </w:rPr>
      </w:pPr>
    </w:p>
    <w:tbl>
      <w:tblPr>
        <w:tblW w:w="0" w:type="auto"/>
        <w:jc w:val="center"/>
        <w:tblLayout w:type="fixed"/>
        <w:tblLook w:val="0000" w:firstRow="0" w:lastRow="0" w:firstColumn="0" w:lastColumn="0" w:noHBand="0" w:noVBand="0"/>
      </w:tblPr>
      <w:tblGrid>
        <w:gridCol w:w="4536"/>
        <w:gridCol w:w="760"/>
        <w:gridCol w:w="4343"/>
      </w:tblGrid>
      <w:tr w:rsidR="00F7299A" w:rsidRPr="000D2933" w:rsidTr="00735476">
        <w:trPr>
          <w:jc w:val="center"/>
        </w:trPr>
        <w:tc>
          <w:tcPr>
            <w:tcW w:w="4536" w:type="dxa"/>
          </w:tcPr>
          <w:p w:rsidR="00F7299A" w:rsidRPr="00DD2B43" w:rsidRDefault="00F7299A" w:rsidP="00735476">
            <w:pPr>
              <w:widowControl w:val="0"/>
              <w:spacing w:after="160" w:line="360" w:lineRule="auto"/>
              <w:jc w:val="center"/>
              <w:rPr>
                <w:rFonts w:ascii="GHEA Grapalat" w:hAnsi="GHEA Grapalat"/>
              </w:rPr>
            </w:pPr>
            <w:r w:rsidRPr="000D2933">
              <w:rPr>
                <w:rFonts w:ascii="GHEA Grapalat" w:hAnsi="GHEA Grapalat"/>
              </w:rPr>
              <w:t xml:space="preserve">ПРОДАВЕЦ </w:t>
            </w:r>
          </w:p>
          <w:p w:rsidR="00F7299A" w:rsidRPr="000D2933" w:rsidRDefault="00F7299A" w:rsidP="00735476">
            <w:pPr>
              <w:widowControl w:val="0"/>
              <w:jc w:val="center"/>
              <w:rPr>
                <w:rFonts w:ascii="GHEA Grapalat" w:hAnsi="GHEA Grapalat"/>
              </w:rPr>
            </w:pPr>
            <w:r w:rsidRPr="000D2933">
              <w:rPr>
                <w:rFonts w:ascii="GHEA Grapalat" w:hAnsi="GHEA Grapalat"/>
              </w:rPr>
              <w:t>__________________________</w:t>
            </w:r>
          </w:p>
          <w:p w:rsidR="00F7299A" w:rsidRPr="000D2933" w:rsidRDefault="00F7299A" w:rsidP="00735476">
            <w:pPr>
              <w:widowControl w:val="0"/>
              <w:spacing w:after="160" w:line="360" w:lineRule="auto"/>
              <w:jc w:val="center"/>
              <w:rPr>
                <w:rFonts w:ascii="GHEA Grapalat" w:hAnsi="GHEA Grapalat"/>
              </w:rPr>
            </w:pPr>
            <w:r w:rsidRPr="000D2933">
              <w:rPr>
                <w:rFonts w:ascii="GHEA Grapalat" w:hAnsi="GHEA Grapalat"/>
              </w:rPr>
              <w:t>/подпись/</w:t>
            </w:r>
          </w:p>
          <w:p w:rsidR="00F7299A" w:rsidRPr="00DD2B43" w:rsidRDefault="00F7299A" w:rsidP="00735476">
            <w:pPr>
              <w:widowControl w:val="0"/>
              <w:spacing w:after="160" w:line="360" w:lineRule="auto"/>
              <w:jc w:val="center"/>
              <w:rPr>
                <w:rFonts w:ascii="GHEA Grapalat" w:hAnsi="GHEA Grapalat"/>
              </w:rPr>
            </w:pPr>
            <w:r w:rsidRPr="00DD2B43">
              <w:rPr>
                <w:rFonts w:ascii="GHEA Grapalat" w:hAnsi="GHEA Grapalat"/>
              </w:rPr>
              <w:t>М. П.</w:t>
            </w:r>
          </w:p>
        </w:tc>
        <w:tc>
          <w:tcPr>
            <w:tcW w:w="760" w:type="dxa"/>
          </w:tcPr>
          <w:p w:rsidR="00F7299A" w:rsidRPr="00DD2B43" w:rsidRDefault="00F7299A" w:rsidP="00735476">
            <w:pPr>
              <w:widowControl w:val="0"/>
              <w:spacing w:after="160" w:line="360" w:lineRule="auto"/>
              <w:jc w:val="center"/>
              <w:rPr>
                <w:rFonts w:ascii="GHEA Grapalat" w:hAnsi="GHEA Grapalat"/>
              </w:rPr>
            </w:pPr>
          </w:p>
        </w:tc>
        <w:tc>
          <w:tcPr>
            <w:tcW w:w="4343" w:type="dxa"/>
          </w:tcPr>
          <w:p w:rsidR="00F7299A" w:rsidRPr="00DD2B43" w:rsidRDefault="00F7299A" w:rsidP="00735476">
            <w:pPr>
              <w:widowControl w:val="0"/>
              <w:spacing w:after="160" w:line="360" w:lineRule="auto"/>
              <w:jc w:val="center"/>
              <w:rPr>
                <w:rFonts w:ascii="GHEA Grapalat" w:hAnsi="GHEA Grapalat"/>
              </w:rPr>
            </w:pPr>
            <w:r w:rsidRPr="000D2933">
              <w:rPr>
                <w:rFonts w:ascii="GHEA Grapalat" w:hAnsi="GHEA Grapalat"/>
              </w:rPr>
              <w:t>ПОКУПАТЕЛЬ</w:t>
            </w:r>
          </w:p>
          <w:p w:rsidR="00F7299A" w:rsidRPr="000D2933" w:rsidRDefault="00F7299A" w:rsidP="00735476">
            <w:pPr>
              <w:widowControl w:val="0"/>
              <w:jc w:val="center"/>
              <w:rPr>
                <w:rFonts w:ascii="GHEA Grapalat" w:hAnsi="GHEA Grapalat"/>
              </w:rPr>
            </w:pPr>
            <w:r w:rsidRPr="000D2933">
              <w:rPr>
                <w:rFonts w:ascii="GHEA Grapalat" w:hAnsi="GHEA Grapalat"/>
              </w:rPr>
              <w:t>__________________________</w:t>
            </w:r>
          </w:p>
          <w:p w:rsidR="00F7299A" w:rsidRPr="000D2933" w:rsidRDefault="00F7299A" w:rsidP="00735476">
            <w:pPr>
              <w:widowControl w:val="0"/>
              <w:spacing w:after="160" w:line="360" w:lineRule="auto"/>
              <w:jc w:val="center"/>
              <w:rPr>
                <w:rFonts w:ascii="GHEA Grapalat" w:hAnsi="GHEA Grapalat"/>
              </w:rPr>
            </w:pPr>
            <w:r w:rsidRPr="000D2933">
              <w:rPr>
                <w:rFonts w:ascii="GHEA Grapalat" w:hAnsi="GHEA Grapalat"/>
              </w:rPr>
              <w:t>/подпись/</w:t>
            </w:r>
          </w:p>
          <w:p w:rsidR="00F7299A" w:rsidRPr="00DD2B43" w:rsidRDefault="00F7299A" w:rsidP="00735476">
            <w:pPr>
              <w:widowControl w:val="0"/>
              <w:spacing w:after="160" w:line="360" w:lineRule="auto"/>
              <w:jc w:val="center"/>
              <w:rPr>
                <w:rFonts w:ascii="GHEA Grapalat" w:hAnsi="GHEA Grapalat"/>
              </w:rPr>
            </w:pPr>
            <w:r w:rsidRPr="00DD2B43">
              <w:rPr>
                <w:rFonts w:ascii="GHEA Grapalat" w:hAnsi="GHEA Grapalat"/>
              </w:rPr>
              <w:t>М. П.</w:t>
            </w:r>
          </w:p>
        </w:tc>
      </w:tr>
    </w:tbl>
    <w:p w:rsidR="00FF794E" w:rsidRDefault="00FF794E" w:rsidP="004011B0">
      <w:pPr>
        <w:widowControl w:val="0"/>
        <w:spacing w:after="160" w:line="360" w:lineRule="auto"/>
        <w:jc w:val="right"/>
        <w:rPr>
          <w:rFonts w:ascii="GHEA Grapalat" w:hAnsi="GHEA Grapalat"/>
          <w:i/>
        </w:rPr>
      </w:pPr>
    </w:p>
    <w:p w:rsidR="00FF794E" w:rsidRDefault="00FF794E" w:rsidP="004011B0">
      <w:pPr>
        <w:widowControl w:val="0"/>
        <w:spacing w:after="160" w:line="360" w:lineRule="auto"/>
        <w:jc w:val="right"/>
        <w:rPr>
          <w:rFonts w:ascii="GHEA Grapalat" w:hAnsi="GHEA Grapalat"/>
          <w:i/>
        </w:rPr>
      </w:pPr>
    </w:p>
    <w:p w:rsidR="00FF794E" w:rsidRDefault="00FF794E" w:rsidP="004011B0">
      <w:pPr>
        <w:widowControl w:val="0"/>
        <w:spacing w:after="160" w:line="360" w:lineRule="auto"/>
        <w:jc w:val="right"/>
        <w:rPr>
          <w:rFonts w:ascii="GHEA Grapalat" w:hAnsi="GHEA Grapalat"/>
          <w:i/>
        </w:rPr>
      </w:pPr>
    </w:p>
    <w:p w:rsidR="00F7299A" w:rsidRDefault="00F7299A" w:rsidP="004011B0">
      <w:pPr>
        <w:widowControl w:val="0"/>
        <w:spacing w:after="160" w:line="360" w:lineRule="auto"/>
        <w:jc w:val="right"/>
        <w:rPr>
          <w:rFonts w:ascii="GHEA Grapalat" w:hAnsi="GHEA Grapalat"/>
          <w:i/>
        </w:rPr>
        <w:sectPr w:rsidR="00F7299A" w:rsidSect="00C56EFA">
          <w:footnotePr>
            <w:pos w:val="beneathText"/>
          </w:footnotePr>
          <w:pgSz w:w="11906" w:h="16838" w:code="9"/>
          <w:pgMar w:top="1418" w:right="1418" w:bottom="851" w:left="902" w:header="561" w:footer="561" w:gutter="0"/>
          <w:cols w:space="720"/>
        </w:sectPr>
      </w:pP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lastRenderedPageBreak/>
        <w:t>Приложение № 2</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F7299A"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7299A" w:rsidRPr="00BD39D8">
        <w:rPr>
          <w:rFonts w:ascii="GHEA Grapalat" w:hAnsi="GHEA Grapalat"/>
          <w:i/>
        </w:rPr>
        <w:t>4</w:t>
      </w:r>
      <w:r w:rsidRPr="00AA5BD2">
        <w:rPr>
          <w:rFonts w:ascii="GHEA Grapalat" w:hAnsi="GHEA Grapalat"/>
          <w:i/>
        </w:rPr>
        <w:t>г.</w:t>
      </w:r>
    </w:p>
    <w:p w:rsidR="004011B0" w:rsidRPr="00016450" w:rsidRDefault="004011B0" w:rsidP="004011B0">
      <w:pPr>
        <w:widowControl w:val="0"/>
        <w:spacing w:after="160"/>
        <w:jc w:val="center"/>
        <w:rPr>
          <w:rFonts w:ascii="GHEA Grapalat" w:hAnsi="GHEA Grapalat"/>
        </w:rPr>
      </w:pPr>
      <w:r>
        <w:rPr>
          <w:rFonts w:ascii="GHEA Grapalat" w:hAnsi="GHEA Grapalat"/>
        </w:rPr>
        <w:t>ГРАФИК ОПЛАТЫ</w:t>
      </w:r>
    </w:p>
    <w:p w:rsidR="004011B0" w:rsidRPr="00016450" w:rsidRDefault="004011B0" w:rsidP="004011B0">
      <w:pPr>
        <w:widowControl w:val="0"/>
        <w:spacing w:after="160"/>
        <w:jc w:val="right"/>
        <w:rPr>
          <w:rFonts w:ascii="GHEA Grapalat" w:hAnsi="GHEA Grapalat"/>
        </w:rPr>
      </w:pPr>
      <w:r w:rsidRPr="00016450">
        <w:rPr>
          <w:rFonts w:ascii="GHEA Grapalat" w:hAnsi="GHEA Grapalat"/>
        </w:rPr>
        <w:t>драмов РА</w:t>
      </w:r>
    </w:p>
    <w:tbl>
      <w:tblPr>
        <w:tblW w:w="101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47"/>
        <w:gridCol w:w="2172"/>
        <w:gridCol w:w="3165"/>
        <w:gridCol w:w="2126"/>
        <w:gridCol w:w="1156"/>
      </w:tblGrid>
      <w:tr w:rsidR="004011B0" w:rsidRPr="00576215" w:rsidTr="00F7299A">
        <w:trPr>
          <w:trHeight w:val="456"/>
          <w:jc w:val="center"/>
        </w:trPr>
        <w:tc>
          <w:tcPr>
            <w:tcW w:w="10166" w:type="dxa"/>
            <w:gridSpan w:val="5"/>
            <w:vAlign w:val="center"/>
          </w:tcPr>
          <w:p w:rsidR="004011B0" w:rsidRPr="001C4292" w:rsidRDefault="004011B0" w:rsidP="00735476">
            <w:pPr>
              <w:widowControl w:val="0"/>
              <w:spacing w:after="120"/>
              <w:jc w:val="center"/>
              <w:rPr>
                <w:rFonts w:ascii="GHEA Grapalat" w:hAnsi="GHEA Grapalat"/>
                <w:szCs w:val="20"/>
              </w:rPr>
            </w:pPr>
            <w:r w:rsidRPr="001C4292">
              <w:rPr>
                <w:rFonts w:ascii="GHEA Grapalat" w:hAnsi="GHEA Grapalat"/>
                <w:szCs w:val="20"/>
              </w:rPr>
              <w:t>Товар</w:t>
            </w:r>
          </w:p>
        </w:tc>
      </w:tr>
      <w:tr w:rsidR="00F7299A" w:rsidRPr="00576215" w:rsidTr="00F7299A">
        <w:trPr>
          <w:trHeight w:val="2072"/>
          <w:jc w:val="center"/>
        </w:trPr>
        <w:tc>
          <w:tcPr>
            <w:tcW w:w="1547" w:type="dxa"/>
            <w:vAlign w:val="center"/>
          </w:tcPr>
          <w:p w:rsidR="00F7299A" w:rsidRDefault="004011B0" w:rsidP="00F7299A">
            <w:pPr>
              <w:widowControl w:val="0"/>
              <w:jc w:val="center"/>
              <w:rPr>
                <w:rFonts w:ascii="GHEA Grapalat" w:hAnsi="GHEA Grapalat"/>
                <w:szCs w:val="20"/>
              </w:rPr>
            </w:pPr>
            <w:r w:rsidRPr="00E9005B">
              <w:rPr>
                <w:rFonts w:ascii="GHEA Grapalat" w:hAnsi="GHEA Grapalat"/>
                <w:szCs w:val="20"/>
              </w:rPr>
              <w:t>номер предусмо</w:t>
            </w:r>
          </w:p>
          <w:p w:rsidR="00F7299A" w:rsidRDefault="004011B0" w:rsidP="00F7299A">
            <w:pPr>
              <w:widowControl w:val="0"/>
              <w:jc w:val="center"/>
              <w:rPr>
                <w:rFonts w:ascii="GHEA Grapalat" w:hAnsi="GHEA Grapalat"/>
                <w:szCs w:val="20"/>
              </w:rPr>
            </w:pPr>
            <w:r w:rsidRPr="00E9005B">
              <w:rPr>
                <w:rFonts w:ascii="GHEA Grapalat" w:hAnsi="GHEA Grapalat"/>
                <w:szCs w:val="20"/>
              </w:rPr>
              <w:t>тренного приглаше</w:t>
            </w:r>
          </w:p>
          <w:p w:rsidR="00F7299A" w:rsidRDefault="004011B0" w:rsidP="00F7299A">
            <w:pPr>
              <w:widowControl w:val="0"/>
              <w:jc w:val="center"/>
              <w:rPr>
                <w:rFonts w:ascii="GHEA Grapalat" w:hAnsi="GHEA Grapalat"/>
                <w:szCs w:val="20"/>
              </w:rPr>
            </w:pPr>
            <w:r w:rsidRPr="00E9005B">
              <w:rPr>
                <w:rFonts w:ascii="GHEA Grapalat" w:hAnsi="GHEA Grapalat"/>
                <w:szCs w:val="20"/>
              </w:rPr>
              <w:t xml:space="preserve">нием </w:t>
            </w:r>
          </w:p>
          <w:p w:rsidR="004011B0" w:rsidRPr="00E9005B" w:rsidRDefault="004011B0" w:rsidP="00F7299A">
            <w:pPr>
              <w:widowControl w:val="0"/>
              <w:jc w:val="center"/>
              <w:rPr>
                <w:rFonts w:ascii="GHEA Grapalat" w:hAnsi="GHEA Grapalat"/>
                <w:szCs w:val="20"/>
              </w:rPr>
            </w:pPr>
            <w:r w:rsidRPr="00E9005B">
              <w:rPr>
                <w:rFonts w:ascii="GHEA Grapalat" w:hAnsi="GHEA Grapalat"/>
                <w:szCs w:val="20"/>
              </w:rPr>
              <w:t>лота</w:t>
            </w:r>
          </w:p>
        </w:tc>
        <w:tc>
          <w:tcPr>
            <w:tcW w:w="2172" w:type="dxa"/>
            <w:vAlign w:val="center"/>
          </w:tcPr>
          <w:p w:rsidR="004011B0" w:rsidRPr="00E9005B" w:rsidRDefault="004011B0" w:rsidP="00735476">
            <w:pPr>
              <w:widowControl w:val="0"/>
              <w:spacing w:after="120"/>
              <w:jc w:val="center"/>
              <w:rPr>
                <w:rFonts w:ascii="GHEA Grapalat" w:hAnsi="GHEA Grapalat"/>
                <w:szCs w:val="20"/>
              </w:rPr>
            </w:pPr>
            <w:r w:rsidRPr="00E9005B">
              <w:rPr>
                <w:rFonts w:ascii="GHEA Grapalat" w:hAnsi="GHEA Grapalat"/>
                <w:szCs w:val="20"/>
              </w:rPr>
              <w:t>промежуточный код, предусмотренный планом закупок по классификации ЕЗК (CPV)</w:t>
            </w:r>
          </w:p>
        </w:tc>
        <w:tc>
          <w:tcPr>
            <w:tcW w:w="3165" w:type="dxa"/>
            <w:vAlign w:val="center"/>
          </w:tcPr>
          <w:p w:rsidR="004011B0" w:rsidRPr="00E9005B" w:rsidRDefault="004011B0" w:rsidP="00735476">
            <w:pPr>
              <w:widowControl w:val="0"/>
              <w:spacing w:after="120"/>
              <w:jc w:val="center"/>
              <w:rPr>
                <w:rFonts w:ascii="GHEA Grapalat" w:hAnsi="GHEA Grapalat"/>
                <w:szCs w:val="20"/>
              </w:rPr>
            </w:pPr>
            <w:r w:rsidRPr="00E9005B">
              <w:rPr>
                <w:rFonts w:ascii="GHEA Grapalat" w:hAnsi="GHEA Grapalat"/>
                <w:szCs w:val="20"/>
              </w:rPr>
              <w:t>наименование</w:t>
            </w:r>
          </w:p>
        </w:tc>
        <w:tc>
          <w:tcPr>
            <w:tcW w:w="3282" w:type="dxa"/>
            <w:gridSpan w:val="2"/>
            <w:vAlign w:val="center"/>
          </w:tcPr>
          <w:p w:rsidR="004011B0" w:rsidRPr="00004CC4" w:rsidRDefault="004011B0" w:rsidP="00735476">
            <w:pPr>
              <w:widowControl w:val="0"/>
              <w:spacing w:after="120"/>
              <w:jc w:val="center"/>
              <w:rPr>
                <w:rFonts w:ascii="GHEA Grapalat" w:hAnsi="GHEA Grapalat"/>
                <w:szCs w:val="20"/>
              </w:rPr>
            </w:pPr>
            <w:r w:rsidRPr="00E9005B">
              <w:rPr>
                <w:rFonts w:ascii="GHEA Grapalat" w:hAnsi="GHEA Grapalat"/>
                <w:szCs w:val="20"/>
              </w:rPr>
              <w:t xml:space="preserve">Оплату товара предусматривается произвести </w:t>
            </w:r>
            <w:r w:rsidRPr="00004CC4">
              <w:rPr>
                <w:rFonts w:ascii="GHEA Grapalat" w:hAnsi="GHEA Grapalat"/>
                <w:szCs w:val="20"/>
              </w:rPr>
              <w:t>в 202</w:t>
            </w:r>
            <w:r w:rsidRPr="00BD39D8">
              <w:rPr>
                <w:rFonts w:ascii="GHEA Grapalat" w:hAnsi="GHEA Grapalat"/>
                <w:szCs w:val="20"/>
              </w:rPr>
              <w:t>3</w:t>
            </w:r>
            <w:r w:rsidRPr="00004CC4">
              <w:rPr>
                <w:rFonts w:ascii="GHEA Grapalat" w:hAnsi="GHEA Grapalat"/>
                <w:szCs w:val="20"/>
              </w:rPr>
              <w:t>г</w:t>
            </w:r>
          </w:p>
          <w:p w:rsidR="004011B0" w:rsidRPr="00E9005B" w:rsidRDefault="004011B0" w:rsidP="00735476">
            <w:pPr>
              <w:widowControl w:val="0"/>
              <w:spacing w:after="120"/>
              <w:jc w:val="center"/>
              <w:rPr>
                <w:rFonts w:ascii="GHEA Grapalat" w:hAnsi="GHEA Grapalat"/>
                <w:szCs w:val="20"/>
              </w:rPr>
            </w:pPr>
          </w:p>
        </w:tc>
      </w:tr>
      <w:tr w:rsidR="00F7299A" w:rsidRPr="00576215" w:rsidTr="00F7299A">
        <w:trPr>
          <w:trHeight w:val="715"/>
          <w:jc w:val="center"/>
        </w:trPr>
        <w:tc>
          <w:tcPr>
            <w:tcW w:w="1547" w:type="dxa"/>
            <w:vAlign w:val="center"/>
          </w:tcPr>
          <w:p w:rsidR="00F7299A" w:rsidRPr="00C36823"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1</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pPr>
              <w:rPr>
                <w:rFonts w:ascii="GHEA Grapalat" w:hAnsi="GHEA Grapalat"/>
                <w:b/>
                <w:sz w:val="22"/>
              </w:rPr>
            </w:pPr>
            <w:r w:rsidRPr="00BE6924">
              <w:rPr>
                <w:rFonts w:ascii="GHEA Grapalat" w:hAnsi="GHEA Grapalat"/>
                <w:b/>
                <w:sz w:val="22"/>
              </w:rPr>
              <w:t>Светильник LED</w:t>
            </w:r>
          </w:p>
          <w:p w:rsidR="00F7299A" w:rsidRDefault="00F7299A" w:rsidP="00F7299A">
            <w:r w:rsidRPr="00BE6924">
              <w:rPr>
                <w:rFonts w:ascii="GHEA Grapalat" w:hAnsi="GHEA Grapalat"/>
                <w:b/>
                <w:sz w:val="22"/>
              </w:rPr>
              <w:t xml:space="preserve"> </w:t>
            </w:r>
            <w:r w:rsidRPr="00BE6924">
              <w:rPr>
                <w:rFonts w:ascii="GHEA Grapalat" w:hAnsi="GHEA Grapalat"/>
              </w:rPr>
              <w:t xml:space="preserve">( не менее 21 000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Pr="00E9005B" w:rsidRDefault="00F7299A" w:rsidP="00F7299A">
            <w:pPr>
              <w:widowControl w:val="0"/>
              <w:spacing w:after="120"/>
              <w:ind w:right="-7"/>
              <w:jc w:val="center"/>
              <w:rPr>
                <w:rFonts w:ascii="GHEA Grapalat" w:hAnsi="GHEA Grapalat"/>
                <w:szCs w:val="20"/>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Pr="00576215" w:rsidRDefault="00F7299A" w:rsidP="00F7299A">
            <w:pPr>
              <w:widowControl w:val="0"/>
              <w:spacing w:after="120"/>
              <w:ind w:right="-1"/>
              <w:jc w:val="center"/>
              <w:rPr>
                <w:rFonts w:ascii="GHEA Grapalat" w:hAnsi="GHEA Grapalat"/>
                <w:sz w:val="20"/>
                <w:szCs w:val="20"/>
              </w:rPr>
            </w:pPr>
            <w:r>
              <w:rPr>
                <w:rFonts w:ascii="GHEA Grapalat" w:hAnsi="GHEA Grapalat"/>
                <w:sz w:val="20"/>
                <w:szCs w:val="20"/>
                <w:lang w:val="en-US"/>
              </w:rPr>
              <w:t>0</w:t>
            </w:r>
            <w:r w:rsidRPr="00576215">
              <w:rPr>
                <w:rFonts w:ascii="GHEA Grapalat" w:hAnsi="GHEA Grapalat"/>
                <w:sz w:val="20"/>
                <w:szCs w:val="20"/>
              </w:rPr>
              <w:t>%</w:t>
            </w:r>
          </w:p>
        </w:tc>
      </w:tr>
      <w:tr w:rsidR="00F7299A" w:rsidRPr="00576215" w:rsidTr="00F7299A">
        <w:trPr>
          <w:trHeight w:val="715"/>
          <w:jc w:val="center"/>
        </w:trPr>
        <w:tc>
          <w:tcPr>
            <w:tcW w:w="1547" w:type="dxa"/>
            <w:vAlign w:val="center"/>
          </w:tcPr>
          <w:p w:rsidR="00F7299A"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2</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6</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Default="00F7299A" w:rsidP="00F7299A">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Default="00F7299A" w:rsidP="00F7299A">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F7299A" w:rsidRPr="00576215" w:rsidTr="00F7299A">
        <w:trPr>
          <w:trHeight w:val="715"/>
          <w:jc w:val="center"/>
        </w:trPr>
        <w:tc>
          <w:tcPr>
            <w:tcW w:w="1547" w:type="dxa"/>
            <w:vAlign w:val="center"/>
          </w:tcPr>
          <w:p w:rsidR="00F7299A" w:rsidRDefault="00F7299A" w:rsidP="00F7299A">
            <w:pPr>
              <w:widowControl w:val="0"/>
              <w:spacing w:after="120"/>
              <w:jc w:val="center"/>
              <w:rPr>
                <w:rFonts w:ascii="GHEA Grapalat" w:hAnsi="GHEA Grapalat"/>
                <w:sz w:val="16"/>
                <w:szCs w:val="20"/>
                <w:lang w:val="en-US"/>
              </w:rPr>
            </w:pPr>
            <w:r>
              <w:rPr>
                <w:rFonts w:ascii="GHEA Grapalat" w:hAnsi="GHEA Grapalat"/>
                <w:sz w:val="16"/>
                <w:szCs w:val="20"/>
                <w:lang w:val="en-US"/>
              </w:rPr>
              <w:t>3</w:t>
            </w:r>
          </w:p>
        </w:tc>
        <w:tc>
          <w:tcPr>
            <w:tcW w:w="2172" w:type="dxa"/>
            <w:vAlign w:val="center"/>
          </w:tcPr>
          <w:p w:rsidR="00F7299A" w:rsidRPr="00120D20" w:rsidRDefault="00F7299A" w:rsidP="00F7299A">
            <w:pPr>
              <w:jc w:val="center"/>
              <w:rPr>
                <w:rFonts w:ascii="GHEA Grapalat" w:hAnsi="GHEA Grapalat"/>
              </w:rPr>
            </w:pPr>
            <w:r>
              <w:rPr>
                <w:rFonts w:ascii="Arial Unicode" w:hAnsi="Arial Unicode" w:cs="Arial"/>
                <w:sz w:val="22"/>
                <w:szCs w:val="22"/>
              </w:rPr>
              <w:t>31531730</w:t>
            </w:r>
          </w:p>
        </w:tc>
        <w:tc>
          <w:tcPr>
            <w:tcW w:w="3165" w:type="dxa"/>
            <w:vAlign w:val="center"/>
          </w:tcPr>
          <w:p w:rsidR="00F7299A" w:rsidRDefault="00F7299A" w:rsidP="00F7299A">
            <w:r w:rsidRPr="00BE6924">
              <w:rPr>
                <w:rFonts w:ascii="GHEA Grapalat" w:hAnsi="GHEA Grapalat"/>
                <w:b/>
                <w:sz w:val="22"/>
              </w:rPr>
              <w:t xml:space="preserve">Светильник LED </w:t>
            </w:r>
            <w:r w:rsidRPr="00BE6924">
              <w:rPr>
                <w:rFonts w:ascii="GHEA Grapalat" w:hAnsi="GHEA Grapalat"/>
              </w:rPr>
              <w:t>( не менее 2</w:t>
            </w:r>
            <w:r w:rsidRPr="00BD39D8">
              <w:rPr>
                <w:rFonts w:ascii="GHEA Grapalat" w:hAnsi="GHEA Grapalat"/>
              </w:rPr>
              <w:t>7</w:t>
            </w:r>
            <w:r w:rsidRPr="00BE6924">
              <w:rPr>
                <w:rFonts w:ascii="GHEA Grapalat" w:hAnsi="GHEA Grapalat"/>
              </w:rPr>
              <w:t xml:space="preserve"> 000 </w:t>
            </w:r>
            <w:r w:rsidRPr="00BE6924">
              <w:rPr>
                <w:rFonts w:ascii="GHEA Grapalat" w:hAnsi="GHEA Grapalat"/>
                <w:lang w:val="hy-AM"/>
              </w:rPr>
              <w:t>люмен</w:t>
            </w:r>
            <w:r w:rsidRPr="00BE6924">
              <w:rPr>
                <w:rFonts w:ascii="GHEA Grapalat" w:hAnsi="GHEA Grapalat"/>
              </w:rPr>
              <w:t>)</w:t>
            </w:r>
          </w:p>
        </w:tc>
        <w:tc>
          <w:tcPr>
            <w:tcW w:w="2126" w:type="dxa"/>
            <w:vAlign w:val="center"/>
          </w:tcPr>
          <w:p w:rsidR="00F7299A" w:rsidRDefault="00F7299A" w:rsidP="00F7299A">
            <w:pPr>
              <w:widowControl w:val="0"/>
              <w:spacing w:after="120"/>
              <w:ind w:right="-7"/>
              <w:jc w:val="center"/>
              <w:rPr>
                <w:rFonts w:ascii="GHEA Grapalat" w:hAnsi="GHEA Grapalat"/>
                <w:sz w:val="22"/>
                <w:szCs w:val="22"/>
              </w:rPr>
            </w:pPr>
            <w:r>
              <w:rPr>
                <w:rFonts w:ascii="GHEA Grapalat" w:hAnsi="GHEA Grapalat"/>
                <w:sz w:val="22"/>
                <w:szCs w:val="22"/>
              </w:rPr>
              <w:t>Оплата производится в течение 5</w:t>
            </w:r>
            <w:r w:rsidRPr="00950A53">
              <w:rPr>
                <w:rFonts w:ascii="GHEA Grapalat" w:hAnsi="GHEA Grapalat"/>
                <w:sz w:val="22"/>
                <w:szCs w:val="22"/>
              </w:rPr>
              <w:t xml:space="preserve"> (</w:t>
            </w:r>
            <w:r w:rsidRPr="006C510D">
              <w:rPr>
                <w:rFonts w:ascii="GHEA Grapalat" w:hAnsi="GHEA Grapalat"/>
                <w:sz w:val="22"/>
                <w:szCs w:val="22"/>
              </w:rPr>
              <w:t>пя</w:t>
            </w:r>
            <w:r w:rsidRPr="00950A53">
              <w:rPr>
                <w:rFonts w:ascii="GHEA Grapalat" w:hAnsi="GHEA Grapalat"/>
                <w:sz w:val="22"/>
                <w:szCs w:val="22"/>
              </w:rPr>
              <w:t xml:space="preserve">ти) </w:t>
            </w:r>
            <w:r w:rsidRPr="006C510D">
              <w:rPr>
                <w:rFonts w:ascii="GHEA Grapalat" w:hAnsi="GHEA Grapalat"/>
                <w:sz w:val="22"/>
                <w:szCs w:val="22"/>
              </w:rPr>
              <w:t>р</w:t>
            </w:r>
            <w:r>
              <w:rPr>
                <w:rFonts w:ascii="GHEA Grapalat" w:hAnsi="GHEA Grapalat"/>
                <w:sz w:val="22"/>
                <w:szCs w:val="22"/>
              </w:rPr>
              <w:t>або</w:t>
            </w:r>
            <w:r w:rsidRPr="006C510D">
              <w:rPr>
                <w:rFonts w:ascii="GHEA Grapalat" w:hAnsi="GHEA Grapalat"/>
                <w:sz w:val="22"/>
                <w:szCs w:val="22"/>
              </w:rPr>
              <w:t>чих</w:t>
            </w:r>
            <w:r w:rsidRPr="00950A53">
              <w:rPr>
                <w:rFonts w:ascii="GHEA Grapalat" w:hAnsi="GHEA Grapalat"/>
                <w:sz w:val="22"/>
                <w:szCs w:val="22"/>
              </w:rPr>
              <w:t xml:space="preserve"> дней с момента принятия Покупателем товара.</w:t>
            </w:r>
          </w:p>
        </w:tc>
        <w:tc>
          <w:tcPr>
            <w:tcW w:w="1156" w:type="dxa"/>
            <w:vAlign w:val="center"/>
          </w:tcPr>
          <w:p w:rsidR="00F7299A" w:rsidRDefault="00F7299A" w:rsidP="00F7299A">
            <w:pPr>
              <w:widowControl w:val="0"/>
              <w:spacing w:after="120"/>
              <w:ind w:right="-1"/>
              <w:jc w:val="center"/>
              <w:rPr>
                <w:rFonts w:ascii="GHEA Grapalat" w:hAnsi="GHEA Grapalat"/>
                <w:sz w:val="20"/>
                <w:szCs w:val="20"/>
                <w:lang w:val="en-US"/>
              </w:rPr>
            </w:pPr>
            <w:r>
              <w:rPr>
                <w:rFonts w:ascii="GHEA Grapalat" w:hAnsi="GHEA Grapalat"/>
                <w:sz w:val="20"/>
                <w:szCs w:val="20"/>
                <w:lang w:val="en-US"/>
              </w:rPr>
              <w:t>0</w:t>
            </w:r>
            <w:r w:rsidRPr="00576215">
              <w:rPr>
                <w:rFonts w:ascii="GHEA Grapalat" w:hAnsi="GHEA Grapalat"/>
                <w:sz w:val="20"/>
                <w:szCs w:val="20"/>
              </w:rPr>
              <w:t>%</w:t>
            </w:r>
          </w:p>
        </w:tc>
      </w:tr>
      <w:tr w:rsidR="004011B0" w:rsidRPr="00576215" w:rsidTr="00F7299A">
        <w:trPr>
          <w:trHeight w:val="487"/>
          <w:jc w:val="center"/>
        </w:trPr>
        <w:tc>
          <w:tcPr>
            <w:tcW w:w="9010" w:type="dxa"/>
            <w:gridSpan w:val="4"/>
            <w:vAlign w:val="center"/>
          </w:tcPr>
          <w:p w:rsidR="004011B0" w:rsidRDefault="004011B0" w:rsidP="00735476">
            <w:pPr>
              <w:widowControl w:val="0"/>
              <w:spacing w:after="120"/>
              <w:ind w:right="-1"/>
              <w:rPr>
                <w:rFonts w:ascii="GHEA Grapalat" w:hAnsi="GHEA Grapalat"/>
                <w:sz w:val="20"/>
                <w:szCs w:val="20"/>
                <w:lang w:val="en-US"/>
              </w:rPr>
            </w:pPr>
            <w:r w:rsidRPr="00DF4A61">
              <w:rPr>
                <w:rFonts w:ascii="GHEA Grapalat" w:hAnsi="GHEA Grapalat"/>
                <w:sz w:val="26"/>
                <w:szCs w:val="20"/>
              </w:rPr>
              <w:t>Всего</w:t>
            </w:r>
          </w:p>
        </w:tc>
        <w:tc>
          <w:tcPr>
            <w:tcW w:w="1156" w:type="dxa"/>
            <w:vAlign w:val="center"/>
          </w:tcPr>
          <w:p w:rsidR="004011B0" w:rsidRDefault="004011B0" w:rsidP="00735476">
            <w:pPr>
              <w:widowControl w:val="0"/>
              <w:jc w:val="center"/>
              <w:rPr>
                <w:rFonts w:ascii="GHEA Grapalat" w:hAnsi="GHEA Grapalat"/>
                <w:sz w:val="22"/>
                <w:szCs w:val="22"/>
              </w:rPr>
            </w:pPr>
            <w:r>
              <w:rPr>
                <w:rFonts w:ascii="GHEA Grapalat" w:hAnsi="GHEA Grapalat"/>
                <w:sz w:val="20"/>
                <w:szCs w:val="20"/>
                <w:lang w:val="en-US"/>
              </w:rPr>
              <w:t>0</w:t>
            </w:r>
            <w:r w:rsidRPr="00576215">
              <w:rPr>
                <w:rFonts w:ascii="GHEA Grapalat" w:hAnsi="GHEA Grapalat"/>
                <w:sz w:val="20"/>
                <w:szCs w:val="20"/>
              </w:rPr>
              <w:t>%</w:t>
            </w:r>
          </w:p>
        </w:tc>
      </w:tr>
    </w:tbl>
    <w:p w:rsidR="004011B0" w:rsidRDefault="004011B0" w:rsidP="004011B0">
      <w:pPr>
        <w:pStyle w:val="FootnoteText"/>
        <w:widowControl w:val="0"/>
        <w:jc w:val="both"/>
        <w:rPr>
          <w:rFonts w:ascii="GHEA Grapalat" w:hAnsi="GHEA Grapalat"/>
          <w:i/>
          <w:lang w:val="en-US"/>
        </w:rPr>
      </w:pPr>
    </w:p>
    <w:p w:rsidR="004011B0" w:rsidRPr="008842CE" w:rsidRDefault="004011B0" w:rsidP="004011B0">
      <w:pPr>
        <w:pStyle w:val="FootnoteText"/>
        <w:widowControl w:val="0"/>
        <w:jc w:val="both"/>
      </w:pPr>
      <w:r w:rsidRPr="008842CE">
        <w:rPr>
          <w:rFonts w:ascii="GHEA Grapalat" w:hAnsi="GHEA Grapalat"/>
          <w:i/>
        </w:rPr>
        <w:t>**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11B0" w:rsidRPr="008842CE" w:rsidRDefault="004011B0" w:rsidP="004011B0">
      <w:pPr>
        <w:widowControl w:val="0"/>
        <w:jc w:val="both"/>
        <w:rPr>
          <w:rFonts w:ascii="GHEA Grapalat" w:hAnsi="GHEA Grapalat"/>
          <w:i/>
          <w:sz w:val="20"/>
          <w:szCs w:val="20"/>
        </w:rPr>
      </w:pPr>
      <w:r w:rsidRPr="008842CE">
        <w:rPr>
          <w:rStyle w:val="FootnoteReference"/>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p w:rsidR="004011B0" w:rsidRPr="00233514" w:rsidRDefault="004011B0" w:rsidP="004011B0">
      <w:pPr>
        <w:pStyle w:val="FootnoteText"/>
        <w:widowControl w:val="0"/>
        <w:jc w:val="both"/>
        <w:rPr>
          <w:rFonts w:ascii="GHEA Grapalat" w:hAnsi="GHEA Grapalat"/>
          <w:i/>
        </w:rPr>
      </w:pPr>
    </w:p>
    <w:p w:rsidR="004011B0" w:rsidRPr="00B138F3" w:rsidRDefault="004011B0" w:rsidP="004011B0">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4011B0" w:rsidRPr="00B138F3" w:rsidTr="00735476">
        <w:trPr>
          <w:jc w:val="center"/>
        </w:trPr>
        <w:tc>
          <w:tcPr>
            <w:tcW w:w="4536" w:type="dxa"/>
          </w:tcPr>
          <w:p w:rsidR="004011B0" w:rsidRPr="00B138F3" w:rsidRDefault="004011B0" w:rsidP="00735476">
            <w:pPr>
              <w:widowControl w:val="0"/>
              <w:spacing w:after="160"/>
              <w:jc w:val="center"/>
              <w:rPr>
                <w:rFonts w:ascii="GHEA Grapalat" w:hAnsi="GHEA Grapalat" w:cs="Sylfaen"/>
                <w:b/>
                <w:bCs/>
              </w:rPr>
            </w:pPr>
            <w:r w:rsidRPr="00B138F3">
              <w:rPr>
                <w:rFonts w:ascii="GHEA Grapalat" w:hAnsi="GHEA Grapalat"/>
                <w:b/>
              </w:rPr>
              <w:t>ПОКУПАТЕЛЬ</w:t>
            </w:r>
          </w:p>
          <w:p w:rsidR="004011B0" w:rsidRPr="00B138F3" w:rsidRDefault="004011B0" w:rsidP="00735476">
            <w:pPr>
              <w:widowControl w:val="0"/>
              <w:jc w:val="center"/>
              <w:rPr>
                <w:rFonts w:ascii="GHEA Grapalat" w:hAnsi="GHEA Grapalat"/>
                <w:lang w:val="en-US"/>
              </w:rPr>
            </w:pPr>
            <w:r w:rsidRPr="00B138F3">
              <w:rPr>
                <w:rFonts w:ascii="GHEA Grapalat" w:hAnsi="GHEA Grapalat"/>
                <w:lang w:val="en-US"/>
              </w:rPr>
              <w:t>______________________</w:t>
            </w:r>
          </w:p>
          <w:p w:rsidR="004011B0" w:rsidRPr="00B138F3" w:rsidRDefault="004011B0" w:rsidP="0073547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c>
          <w:tcPr>
            <w:tcW w:w="760" w:type="dxa"/>
          </w:tcPr>
          <w:p w:rsidR="004011B0" w:rsidRPr="00B138F3" w:rsidRDefault="004011B0" w:rsidP="00735476">
            <w:pPr>
              <w:widowControl w:val="0"/>
              <w:spacing w:after="160"/>
              <w:jc w:val="center"/>
              <w:rPr>
                <w:rFonts w:ascii="GHEA Grapalat" w:hAnsi="GHEA Grapalat"/>
              </w:rPr>
            </w:pPr>
          </w:p>
        </w:tc>
        <w:tc>
          <w:tcPr>
            <w:tcW w:w="4343" w:type="dxa"/>
          </w:tcPr>
          <w:p w:rsidR="004011B0" w:rsidRPr="00B138F3" w:rsidRDefault="004011B0" w:rsidP="00735476">
            <w:pPr>
              <w:widowControl w:val="0"/>
              <w:spacing w:after="160"/>
              <w:jc w:val="center"/>
              <w:rPr>
                <w:rFonts w:ascii="GHEA Grapalat" w:hAnsi="GHEA Grapalat" w:cs="Sylfaen"/>
                <w:b/>
                <w:bCs/>
              </w:rPr>
            </w:pPr>
            <w:r w:rsidRPr="00B138F3">
              <w:rPr>
                <w:rFonts w:ascii="GHEA Grapalat" w:hAnsi="GHEA Grapalat"/>
                <w:b/>
              </w:rPr>
              <w:t>ПРОДАВЕЦ</w:t>
            </w:r>
          </w:p>
          <w:p w:rsidR="004011B0" w:rsidRPr="00B138F3" w:rsidRDefault="004011B0" w:rsidP="00735476">
            <w:pPr>
              <w:widowControl w:val="0"/>
              <w:jc w:val="center"/>
              <w:rPr>
                <w:rFonts w:ascii="GHEA Grapalat" w:hAnsi="GHEA Grapalat"/>
                <w:lang w:val="en-US"/>
              </w:rPr>
            </w:pPr>
            <w:r w:rsidRPr="00B138F3">
              <w:rPr>
                <w:rFonts w:ascii="GHEA Grapalat" w:hAnsi="GHEA Grapalat"/>
                <w:lang w:val="en-US"/>
              </w:rPr>
              <w:t>______________________</w:t>
            </w:r>
          </w:p>
          <w:p w:rsidR="004011B0" w:rsidRPr="00B138F3" w:rsidRDefault="004011B0" w:rsidP="00735476">
            <w:pPr>
              <w:widowControl w:val="0"/>
              <w:spacing w:after="160"/>
              <w:jc w:val="center"/>
              <w:rPr>
                <w:rFonts w:ascii="GHEA Grapalat" w:hAnsi="GHEA Grapalat"/>
              </w:rPr>
            </w:pPr>
            <w:r w:rsidRPr="00B138F3">
              <w:rPr>
                <w:rFonts w:ascii="GHEA Grapalat" w:hAnsi="GHEA Grapalat"/>
                <w:sz w:val="20"/>
                <w:szCs w:val="20"/>
              </w:rPr>
              <w:t>/подпись/</w:t>
            </w:r>
            <w:r>
              <w:rPr>
                <w:rFonts w:ascii="GHEA Grapalat" w:hAnsi="GHEA Grapalat"/>
                <w:sz w:val="20"/>
                <w:szCs w:val="20"/>
                <w:lang w:val="en-US"/>
              </w:rPr>
              <w:t xml:space="preserve">    </w:t>
            </w:r>
            <w:r w:rsidRPr="00B138F3">
              <w:rPr>
                <w:rFonts w:ascii="GHEA Grapalat" w:hAnsi="GHEA Grapalat"/>
              </w:rPr>
              <w:t>М. П.</w:t>
            </w:r>
          </w:p>
        </w:tc>
      </w:tr>
    </w:tbl>
    <w:p w:rsidR="004011B0" w:rsidRPr="00B138F3" w:rsidRDefault="004011B0" w:rsidP="004011B0">
      <w:pPr>
        <w:widowControl w:val="0"/>
        <w:spacing w:after="160"/>
        <w:rPr>
          <w:rFonts w:ascii="GHEA Grapalat" w:hAnsi="GHEA Grapalat"/>
        </w:rPr>
        <w:sectPr w:rsidR="004011B0" w:rsidRPr="00B138F3" w:rsidSect="00F7299A">
          <w:footnotePr>
            <w:pos w:val="beneathText"/>
          </w:footnotePr>
          <w:pgSz w:w="11906" w:h="16838" w:code="9"/>
          <w:pgMar w:top="1418" w:right="1418" w:bottom="851" w:left="902" w:header="561" w:footer="561" w:gutter="0"/>
          <w:cols w:space="720"/>
        </w:sectPr>
      </w:pPr>
    </w:p>
    <w:p w:rsidR="004011B0" w:rsidRPr="00B138F3" w:rsidRDefault="004011B0" w:rsidP="004011B0">
      <w:pPr>
        <w:widowControl w:val="0"/>
        <w:spacing w:after="160"/>
        <w:jc w:val="right"/>
        <w:rPr>
          <w:rFonts w:ascii="GHEA Grapalat" w:hAnsi="GHEA Grapalat"/>
          <w:i/>
        </w:rPr>
      </w:pPr>
      <w:r w:rsidRPr="00B138F3">
        <w:rPr>
          <w:rFonts w:ascii="GHEA Grapalat" w:hAnsi="GHEA Grapalat"/>
          <w:i/>
        </w:rPr>
        <w:lastRenderedPageBreak/>
        <w:t>Приложение № 3</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F7299A"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F7299A" w:rsidRPr="00BD39D8">
        <w:rPr>
          <w:rFonts w:ascii="GHEA Grapalat" w:hAnsi="GHEA Grapalat"/>
          <w:i/>
        </w:rPr>
        <w:t>4</w:t>
      </w:r>
      <w:r w:rsidRPr="00AA5BD2">
        <w:rPr>
          <w:rFonts w:ascii="GHEA Grapalat" w:hAnsi="GHEA Grapalat"/>
          <w:i/>
        </w:rPr>
        <w:t>г.</w:t>
      </w:r>
    </w:p>
    <w:p w:rsidR="004011B0" w:rsidRPr="00B138F3" w:rsidRDefault="004011B0" w:rsidP="004011B0">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4011B0" w:rsidRPr="00B138F3" w:rsidTr="00735476">
        <w:trPr>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Сторона договора </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место нахождения 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Р/С____________________________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УНН___________________________</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Заказчик </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__________________________________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место нахождения 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Р/С_______________________________</w:t>
            </w:r>
          </w:p>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УНН______________________________</w:t>
            </w:r>
          </w:p>
        </w:tc>
      </w:tr>
    </w:tbl>
    <w:p w:rsidR="004011B0" w:rsidRPr="00B138F3" w:rsidRDefault="004011B0" w:rsidP="004011B0">
      <w:pPr>
        <w:widowControl w:val="0"/>
        <w:spacing w:after="160"/>
        <w:ind w:firstLine="375"/>
        <w:rPr>
          <w:rFonts w:ascii="GHEA Grapalat" w:hAnsi="GHEA Grapalat"/>
          <w:iCs/>
        </w:rPr>
      </w:pPr>
    </w:p>
    <w:p w:rsidR="004011B0" w:rsidRPr="00B138F3" w:rsidRDefault="004011B0" w:rsidP="004011B0">
      <w:pPr>
        <w:widowControl w:val="0"/>
        <w:spacing w:after="160"/>
        <w:ind w:left="567" w:right="467"/>
        <w:jc w:val="center"/>
        <w:rPr>
          <w:rFonts w:ascii="GHEA Grapalat" w:hAnsi="GHEA Grapalat"/>
          <w:iCs/>
        </w:rPr>
      </w:pPr>
      <w:r w:rsidRPr="00B138F3">
        <w:rPr>
          <w:rFonts w:ascii="GHEA Grapalat" w:hAnsi="GHEA Grapalat"/>
          <w:b/>
        </w:rPr>
        <w:t>АКТ №</w:t>
      </w:r>
    </w:p>
    <w:p w:rsidR="004011B0" w:rsidRPr="00B138F3" w:rsidRDefault="004011B0" w:rsidP="004011B0">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Pr="00B138F3">
        <w:rPr>
          <w:rFonts w:ascii="GHEA Grapalat" w:hAnsi="GHEA Grapalat"/>
          <w:b/>
        </w:rPr>
        <w:br/>
        <w:t>ИСПОЛНЕНИЯ ДОГОВОРАИЛИ ЕГО ЧАСТИ</w:t>
      </w:r>
    </w:p>
    <w:p w:rsidR="004011B0" w:rsidRPr="00B138F3" w:rsidRDefault="004011B0" w:rsidP="004011B0">
      <w:pPr>
        <w:pStyle w:val="BodyTextIndent"/>
        <w:widowControl w:val="0"/>
        <w:spacing w:after="160" w:line="240" w:lineRule="auto"/>
        <w:ind w:firstLine="0"/>
        <w:jc w:val="center"/>
        <w:rPr>
          <w:rFonts w:ascii="GHEA Grapalat" w:hAnsi="GHEA Grapalat"/>
          <w:b/>
          <w:bCs/>
          <w:iCs/>
          <w:sz w:val="24"/>
          <w:szCs w:val="24"/>
        </w:rPr>
      </w:pPr>
    </w:p>
    <w:p w:rsidR="004011B0" w:rsidRPr="00B138F3" w:rsidRDefault="004011B0" w:rsidP="004011B0">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Pr="00B138F3">
        <w:rPr>
          <w:rFonts w:ascii="GHEA Grapalat" w:hAnsi="GHEA Grapalat"/>
          <w:sz w:val="24"/>
          <w:szCs w:val="24"/>
        </w:rPr>
        <w:tab/>
        <w:t>" "</w:t>
      </w:r>
      <w:r w:rsidRPr="00B138F3">
        <w:rPr>
          <w:rFonts w:ascii="GHEA Grapalat" w:hAnsi="GHEA Grapalat"/>
          <w:sz w:val="24"/>
          <w:szCs w:val="24"/>
        </w:rPr>
        <w:tab/>
        <w:t>" 20</w:t>
      </w:r>
      <w:r w:rsidRPr="00B138F3">
        <w:rPr>
          <w:rFonts w:ascii="GHEA Grapalat" w:hAnsi="GHEA Grapalat"/>
          <w:sz w:val="24"/>
          <w:szCs w:val="24"/>
        </w:rPr>
        <w:tab/>
        <w:t>г.</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 __________________________________</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"__________" "_______________________" 20 ______ г.</w:t>
      </w:r>
    </w:p>
    <w:p w:rsidR="004011B0" w:rsidRPr="00B138F3" w:rsidRDefault="004011B0" w:rsidP="004011B0">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__________________________________________________________</w:t>
      </w:r>
    </w:p>
    <w:p w:rsidR="004011B0" w:rsidRPr="00B138F3" w:rsidRDefault="004011B0" w:rsidP="004011B0">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________ , выписанный "</w:t>
      </w:r>
      <w:r w:rsidRPr="00B138F3">
        <w:rPr>
          <w:rFonts w:ascii="GHEA Grapalat" w:hAnsi="GHEA Grapalat"/>
        </w:rPr>
        <w:tab/>
        <w:t>" "</w:t>
      </w:r>
      <w:r w:rsidRPr="00B138F3">
        <w:rPr>
          <w:rFonts w:ascii="GHEA Grapalat" w:hAnsi="GHEA Grapalat"/>
        </w:rPr>
        <w:tab/>
        <w:t>" 20</w:t>
      </w:r>
      <w:r w:rsidRPr="00B138F3">
        <w:rPr>
          <w:rFonts w:ascii="GHEA Grapalat" w:hAnsi="GHEA Grapalat"/>
        </w:rPr>
        <w:tab/>
        <w:t>г., составили настоящий акт о следующем:</w:t>
      </w:r>
      <w:r w:rsidRPr="00B138F3">
        <w:rPr>
          <w:rFonts w:ascii="GHEA Grapalat" w:hAnsi="GHEA Grapalat"/>
        </w:rPr>
        <w:br w:type="page"/>
      </w:r>
    </w:p>
    <w:p w:rsidR="004011B0" w:rsidRPr="00B138F3" w:rsidRDefault="004011B0" w:rsidP="004011B0">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4011B0" w:rsidRPr="00B138F3" w:rsidTr="00735476">
        <w:trPr>
          <w:jc w:val="center"/>
        </w:trPr>
        <w:tc>
          <w:tcPr>
            <w:tcW w:w="442"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4011B0" w:rsidRPr="00B138F3" w:rsidRDefault="004011B0" w:rsidP="007354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4011B0" w:rsidRPr="00B138F3" w:rsidTr="00735476">
        <w:trPr>
          <w:jc w:val="center"/>
        </w:trPr>
        <w:tc>
          <w:tcPr>
            <w:tcW w:w="442" w:type="dxa"/>
            <w:vMerge/>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сумма, подлежащая уплате (тыс. драмов)</w:t>
            </w:r>
          </w:p>
        </w:tc>
        <w:tc>
          <w:tcPr>
            <w:tcW w:w="1333" w:type="dxa"/>
            <w:vMerge w:val="restart"/>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оплаты (по графику оплаты)</w:t>
            </w:r>
          </w:p>
        </w:tc>
      </w:tr>
      <w:tr w:rsidR="004011B0" w:rsidRPr="00B138F3" w:rsidTr="00735476">
        <w:trPr>
          <w:trHeight w:val="1105"/>
          <w:jc w:val="center"/>
        </w:trPr>
        <w:tc>
          <w:tcPr>
            <w:tcW w:w="442" w:type="dxa"/>
            <w:vMerge/>
            <w:tcBorders>
              <w:bottom w:val="single" w:sz="4" w:space="0" w:color="auto"/>
            </w:tcBorders>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r w:rsidR="004011B0" w:rsidRPr="00B138F3" w:rsidTr="00735476">
        <w:trPr>
          <w:jc w:val="center"/>
        </w:trPr>
        <w:tc>
          <w:tcPr>
            <w:tcW w:w="442"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r w:rsidR="004011B0" w:rsidRPr="00B138F3" w:rsidTr="00735476">
        <w:trPr>
          <w:jc w:val="center"/>
        </w:trPr>
        <w:tc>
          <w:tcPr>
            <w:tcW w:w="442"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4011B0" w:rsidRPr="00B138F3" w:rsidRDefault="004011B0" w:rsidP="00735476">
            <w:pPr>
              <w:pStyle w:val="NormalWeb"/>
              <w:widowControl w:val="0"/>
              <w:spacing w:before="0" w:beforeAutospacing="0" w:after="120" w:afterAutospacing="0"/>
              <w:jc w:val="center"/>
              <w:rPr>
                <w:rFonts w:ascii="GHEA Grapalat" w:hAnsi="GHEA Grapalat"/>
                <w:sz w:val="16"/>
                <w:szCs w:val="16"/>
              </w:rPr>
            </w:pPr>
          </w:p>
        </w:tc>
      </w:tr>
    </w:tbl>
    <w:p w:rsidR="004011B0" w:rsidRPr="00B138F3" w:rsidRDefault="004011B0" w:rsidP="004011B0">
      <w:pPr>
        <w:widowControl w:val="0"/>
        <w:spacing w:after="160"/>
        <w:ind w:firstLine="375"/>
        <w:jc w:val="both"/>
        <w:rPr>
          <w:rFonts w:ascii="GHEA Grapalat" w:hAnsi="GHEA Grapalat" w:cs="Arial"/>
          <w:iCs/>
          <w:lang w:val="en-US"/>
        </w:rPr>
      </w:pPr>
    </w:p>
    <w:p w:rsidR="004011B0" w:rsidRPr="00B138F3" w:rsidRDefault="004011B0" w:rsidP="004011B0">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4011B0" w:rsidRPr="00B138F3" w:rsidRDefault="004011B0" w:rsidP="004011B0">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011B0" w:rsidRPr="00B138F3" w:rsidTr="00735476">
        <w:trPr>
          <w:trHeight w:val="266"/>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Товар принят</w:t>
            </w:r>
          </w:p>
        </w:tc>
      </w:tr>
      <w:tr w:rsidR="004011B0" w:rsidRPr="00B138F3" w:rsidTr="00735476">
        <w:trPr>
          <w:trHeight w:val="473"/>
          <w:tblCellSpacing w:w="7" w:type="dxa"/>
          <w:jc w:val="center"/>
        </w:trPr>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 xml:space="preserve">_______________________ </w:t>
            </w:r>
          </w:p>
          <w:p w:rsidR="004011B0" w:rsidRPr="00B138F3" w:rsidRDefault="004011B0" w:rsidP="00735476">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_______________________</w:t>
            </w:r>
          </w:p>
          <w:p w:rsidR="004011B0" w:rsidRPr="00B138F3" w:rsidRDefault="004011B0" w:rsidP="00735476">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4011B0" w:rsidRPr="00B138F3" w:rsidTr="00735476">
        <w:trPr>
          <w:trHeight w:val="503"/>
          <w:tblCellSpacing w:w="7" w:type="dxa"/>
          <w:jc w:val="center"/>
        </w:trPr>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 xml:space="preserve">______________________ </w:t>
            </w:r>
          </w:p>
          <w:p w:rsidR="004011B0" w:rsidRPr="00B138F3" w:rsidRDefault="004011B0" w:rsidP="00735476">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4011B0" w:rsidRPr="00B138F3" w:rsidRDefault="004011B0" w:rsidP="00735476">
            <w:pPr>
              <w:widowControl w:val="0"/>
              <w:jc w:val="center"/>
              <w:rPr>
                <w:rFonts w:ascii="GHEA Grapalat" w:hAnsi="GHEA Grapalat"/>
                <w:iCs/>
              </w:rPr>
            </w:pPr>
            <w:r w:rsidRPr="00B138F3">
              <w:rPr>
                <w:rFonts w:ascii="GHEA Grapalat" w:hAnsi="GHEA Grapalat"/>
              </w:rPr>
              <w:t>_______________________</w:t>
            </w:r>
          </w:p>
          <w:p w:rsidR="004011B0" w:rsidRPr="00B138F3" w:rsidRDefault="004011B0" w:rsidP="00735476">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4011B0" w:rsidRPr="00B138F3" w:rsidTr="00735476">
        <w:trPr>
          <w:trHeight w:val="281"/>
          <w:tblCellSpacing w:w="7" w:type="dxa"/>
          <w:jc w:val="center"/>
        </w:trPr>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4011B0" w:rsidRPr="00B138F3" w:rsidRDefault="004011B0" w:rsidP="00735476">
            <w:pPr>
              <w:widowControl w:val="0"/>
              <w:spacing w:after="160"/>
              <w:jc w:val="center"/>
              <w:rPr>
                <w:rFonts w:ascii="GHEA Grapalat" w:hAnsi="GHEA Grapalat"/>
                <w:iCs/>
              </w:rPr>
            </w:pPr>
            <w:r w:rsidRPr="00B138F3">
              <w:rPr>
                <w:rFonts w:ascii="GHEA Grapalat" w:hAnsi="GHEA Grapalat"/>
              </w:rPr>
              <w:t>М. П.</w:t>
            </w:r>
          </w:p>
        </w:tc>
      </w:tr>
    </w:tbl>
    <w:p w:rsidR="004011B0" w:rsidRPr="00B138F3" w:rsidRDefault="004011B0" w:rsidP="004011B0">
      <w:pPr>
        <w:widowControl w:val="0"/>
        <w:spacing w:after="160"/>
        <w:jc w:val="right"/>
        <w:rPr>
          <w:rFonts w:ascii="GHEA Grapalat" w:hAnsi="GHEA Grapalat" w:cs="Sylfaen"/>
          <w:b/>
        </w:rPr>
      </w:pPr>
    </w:p>
    <w:p w:rsidR="004011B0" w:rsidRPr="00B138F3" w:rsidRDefault="004011B0" w:rsidP="004011B0">
      <w:pPr>
        <w:rPr>
          <w:rFonts w:ascii="GHEA Grapalat" w:hAnsi="GHEA Grapalat" w:cs="Sylfaen"/>
          <w:b/>
        </w:rPr>
      </w:pPr>
      <w:r w:rsidRPr="00B138F3">
        <w:rPr>
          <w:rFonts w:ascii="GHEA Grapalat" w:hAnsi="GHEA Grapalat" w:cs="Sylfaen"/>
          <w:b/>
        </w:rPr>
        <w:br w:type="page"/>
      </w:r>
    </w:p>
    <w:p w:rsidR="004011B0" w:rsidRPr="00B138F3" w:rsidRDefault="004011B0" w:rsidP="004011B0">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4011B0" w:rsidRPr="00AA5BD2" w:rsidRDefault="004011B0" w:rsidP="004011B0">
      <w:pPr>
        <w:widowControl w:val="0"/>
        <w:spacing w:after="160" w:line="360" w:lineRule="auto"/>
        <w:jc w:val="right"/>
        <w:rPr>
          <w:rFonts w:ascii="GHEA Grapalat" w:hAnsi="GHEA Grapalat"/>
          <w:i/>
        </w:rPr>
      </w:pPr>
      <w:r w:rsidRPr="00AA5BD2">
        <w:rPr>
          <w:rFonts w:ascii="GHEA Grapalat" w:hAnsi="GHEA Grapalat"/>
          <w:i/>
        </w:rPr>
        <w:t>к Договору под кодом</w:t>
      </w:r>
      <w:r w:rsidRPr="00A4533B">
        <w:rPr>
          <w:rFonts w:ascii="GHEA Grapalat" w:hAnsi="GHEA Grapalat"/>
          <w:b/>
        </w:rPr>
        <w:t xml:space="preserve"> </w:t>
      </w:r>
      <w:r w:rsidRPr="00C90F08">
        <w:rPr>
          <w:rFonts w:ascii="GHEA Grapalat" w:hAnsi="GHEA Grapalat"/>
          <w:b/>
        </w:rPr>
        <w:t xml:space="preserve"> </w:t>
      </w:r>
      <w:r>
        <w:rPr>
          <w:rFonts w:ascii="GHEA Grapalat" w:hAnsi="GHEA Grapalat"/>
          <w:b/>
        </w:rPr>
        <w:t>ЕГС-</w:t>
      </w:r>
      <w:r w:rsidRPr="00AA05DB">
        <w:rPr>
          <w:rFonts w:ascii="GHEA Grapalat" w:hAnsi="GHEA Grapalat"/>
          <w:b/>
        </w:rPr>
        <w:t>BMAPDzB</w:t>
      </w:r>
      <w:r>
        <w:rPr>
          <w:rFonts w:ascii="GHEA Grapalat" w:hAnsi="GHEA Grapalat"/>
          <w:b/>
        </w:rPr>
        <w:t>-</w:t>
      </w:r>
      <w:r w:rsidRPr="000D6FF5">
        <w:rPr>
          <w:rFonts w:ascii="GHEA Grapalat" w:hAnsi="GHEA Grapalat"/>
          <w:b/>
        </w:rPr>
        <w:t>2</w:t>
      </w:r>
      <w:r w:rsidR="00925E22" w:rsidRPr="00BD39D8">
        <w:rPr>
          <w:rFonts w:ascii="GHEA Grapalat" w:hAnsi="GHEA Grapalat"/>
          <w:b/>
        </w:rPr>
        <w:t>4</w:t>
      </w:r>
      <w:r w:rsidRPr="00077CEB">
        <w:rPr>
          <w:rFonts w:ascii="GHEA Grapalat" w:hAnsi="GHEA Grapalat"/>
          <w:b/>
        </w:rPr>
        <w:t>/</w:t>
      </w:r>
      <w:r w:rsidRPr="00BD39D8">
        <w:rPr>
          <w:rFonts w:ascii="GHEA Grapalat" w:hAnsi="GHEA Grapalat"/>
          <w:b/>
        </w:rPr>
        <w:t>1</w:t>
      </w:r>
      <w:r w:rsidRPr="00AA5BD2">
        <w:rPr>
          <w:rFonts w:ascii="GHEA Grapalat" w:hAnsi="GHEA Grapalat"/>
          <w:i/>
        </w:rPr>
        <w:br/>
        <w:t>заключенному "</w:t>
      </w:r>
      <w:r w:rsidRPr="00AA5BD2">
        <w:rPr>
          <w:rFonts w:ascii="GHEA Grapalat" w:hAnsi="GHEA Grapalat"/>
          <w:i/>
        </w:rPr>
        <w:tab/>
        <w:t xml:space="preserve">" </w:t>
      </w:r>
      <w:r w:rsidRPr="00AA5BD2">
        <w:rPr>
          <w:rFonts w:ascii="GHEA Grapalat" w:hAnsi="GHEA Grapalat"/>
          <w:i/>
        </w:rPr>
        <w:tab/>
        <w:t>20</w:t>
      </w:r>
      <w:r w:rsidRPr="00747A3B">
        <w:rPr>
          <w:rFonts w:ascii="GHEA Grapalat" w:hAnsi="GHEA Grapalat"/>
          <w:i/>
        </w:rPr>
        <w:t>2</w:t>
      </w:r>
      <w:r w:rsidR="00925E22" w:rsidRPr="00BD39D8">
        <w:rPr>
          <w:rFonts w:ascii="GHEA Grapalat" w:hAnsi="GHEA Grapalat"/>
          <w:i/>
        </w:rPr>
        <w:t>4</w:t>
      </w:r>
      <w:r w:rsidRPr="00AA5BD2">
        <w:rPr>
          <w:rFonts w:ascii="GHEA Grapalat" w:hAnsi="GHEA Grapalat"/>
          <w:i/>
        </w:rPr>
        <w:t>г.</w:t>
      </w:r>
    </w:p>
    <w:p w:rsidR="004011B0" w:rsidRPr="00B138F3" w:rsidRDefault="004011B0" w:rsidP="004011B0">
      <w:pPr>
        <w:widowControl w:val="0"/>
        <w:tabs>
          <w:tab w:val="left" w:pos="360"/>
          <w:tab w:val="left" w:pos="540"/>
        </w:tabs>
        <w:spacing w:after="160"/>
        <w:jc w:val="center"/>
        <w:rPr>
          <w:rFonts w:ascii="GHEA Grapalat" w:hAnsi="GHEA Grapalat" w:cs="Sylfaen"/>
          <w:b/>
          <w:bCs/>
        </w:rPr>
      </w:pPr>
    </w:p>
    <w:p w:rsidR="004011B0" w:rsidRPr="00B138F3" w:rsidRDefault="004011B0" w:rsidP="004011B0">
      <w:pPr>
        <w:widowControl w:val="0"/>
        <w:spacing w:after="160"/>
        <w:jc w:val="center"/>
        <w:rPr>
          <w:rFonts w:ascii="GHEA Grapalat" w:hAnsi="GHEA Grapalat" w:cs="Sylfaen"/>
          <w:bCs/>
        </w:rPr>
      </w:pPr>
      <w:r w:rsidRPr="00B138F3">
        <w:rPr>
          <w:rFonts w:ascii="GHEA Grapalat" w:hAnsi="GHEA Grapalat"/>
        </w:rPr>
        <w:t>АКТ №———</w:t>
      </w:r>
    </w:p>
    <w:p w:rsidR="004011B0" w:rsidRPr="00B138F3" w:rsidRDefault="004011B0" w:rsidP="004011B0">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4011B0" w:rsidRPr="00B138F3" w:rsidRDefault="004011B0" w:rsidP="004011B0">
      <w:pPr>
        <w:widowControl w:val="0"/>
        <w:tabs>
          <w:tab w:val="left" w:pos="360"/>
          <w:tab w:val="left" w:pos="540"/>
        </w:tabs>
        <w:spacing w:after="160"/>
        <w:jc w:val="center"/>
        <w:rPr>
          <w:rFonts w:ascii="GHEA Grapalat" w:hAnsi="GHEA Grapalat" w:cs="Sylfaen"/>
        </w:rPr>
      </w:pPr>
    </w:p>
    <w:p w:rsidR="004011B0" w:rsidRPr="00B138F3" w:rsidRDefault="004011B0" w:rsidP="004011B0">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4011B0" w:rsidRPr="00B138F3" w:rsidRDefault="004011B0" w:rsidP="004011B0">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4011B0" w:rsidRPr="00B138F3" w:rsidRDefault="004011B0" w:rsidP="004011B0">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4011B0" w:rsidRPr="00B138F3" w:rsidRDefault="004011B0" w:rsidP="004011B0">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4011B0" w:rsidRPr="00B138F3" w:rsidRDefault="004011B0" w:rsidP="004011B0">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4011B0" w:rsidRPr="00B138F3" w:rsidRDefault="004011B0" w:rsidP="004011B0">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4011B0" w:rsidRPr="00B138F3" w:rsidRDefault="004011B0" w:rsidP="004011B0">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011B0" w:rsidRPr="00B138F3" w:rsidTr="0073547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011B0" w:rsidRPr="00B138F3" w:rsidRDefault="004011B0" w:rsidP="00735476">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r>
      <w:tr w:rsidR="004011B0" w:rsidRPr="00B138F3" w:rsidTr="0073547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011B0" w:rsidRPr="00B138F3" w:rsidRDefault="004011B0" w:rsidP="00735476">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011B0" w:rsidRPr="00B138F3" w:rsidRDefault="004011B0" w:rsidP="00735476">
            <w:pPr>
              <w:widowControl w:val="0"/>
              <w:spacing w:after="120"/>
              <w:jc w:val="center"/>
              <w:rPr>
                <w:rFonts w:ascii="GHEA Grapalat" w:hAnsi="GHEA Grapalat" w:cs="Sylfaen"/>
                <w:sz w:val="20"/>
                <w:szCs w:val="20"/>
              </w:rPr>
            </w:pPr>
          </w:p>
        </w:tc>
      </w:tr>
    </w:tbl>
    <w:p w:rsidR="004011B0" w:rsidRPr="00B138F3" w:rsidRDefault="004011B0" w:rsidP="004011B0">
      <w:pPr>
        <w:widowControl w:val="0"/>
        <w:tabs>
          <w:tab w:val="left" w:pos="360"/>
          <w:tab w:val="left" w:pos="540"/>
        </w:tabs>
        <w:spacing w:after="160"/>
        <w:jc w:val="both"/>
        <w:rPr>
          <w:rFonts w:ascii="GHEA Grapalat" w:hAnsi="GHEA Grapalat" w:cs="Sylfaen"/>
        </w:rPr>
      </w:pPr>
    </w:p>
    <w:p w:rsidR="004011B0" w:rsidRPr="00B138F3" w:rsidRDefault="004011B0" w:rsidP="004011B0">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4011B0" w:rsidRDefault="004011B0" w:rsidP="004011B0">
      <w:pPr>
        <w:rPr>
          <w:rFonts w:ascii="GHEA Grapalat" w:hAnsi="GHEA Grapalat"/>
        </w:rPr>
      </w:pPr>
      <w:r>
        <w:rPr>
          <w:rFonts w:ascii="GHEA Grapalat" w:hAnsi="GHEA Grapalat"/>
        </w:rPr>
        <w:t xml:space="preserve">                                                       </w:t>
      </w:r>
    </w:p>
    <w:p w:rsidR="004011B0" w:rsidRPr="00B138F3" w:rsidRDefault="004011B0" w:rsidP="004011B0">
      <w:pPr>
        <w:rPr>
          <w:rFonts w:ascii="GHEA Grapalat" w:hAnsi="GHEA Grapalat"/>
          <w:lang w:val="en-US"/>
        </w:rPr>
      </w:pPr>
      <w:r>
        <w:rPr>
          <w:rFonts w:ascii="GHEA Grapalat" w:hAnsi="GHEA Grapalat"/>
        </w:rPr>
        <w:t xml:space="preserve">                                                          </w:t>
      </w:r>
      <w:r w:rsidRPr="00B138F3">
        <w:rPr>
          <w:rFonts w:ascii="GHEA Grapalat" w:hAnsi="GHEA Grapalat"/>
        </w:rPr>
        <w:t>СТОРОНЫ</w:t>
      </w:r>
    </w:p>
    <w:p w:rsidR="004011B0" w:rsidRPr="00B138F3" w:rsidRDefault="004011B0" w:rsidP="004011B0">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4011B0" w:rsidRPr="00B138F3" w:rsidTr="00735476">
        <w:tc>
          <w:tcPr>
            <w:tcW w:w="4450" w:type="dxa"/>
          </w:tcPr>
          <w:p w:rsidR="004011B0" w:rsidRPr="00B138F3" w:rsidRDefault="004011B0" w:rsidP="0073547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4011B0" w:rsidRPr="00B138F3" w:rsidRDefault="004011B0" w:rsidP="00735476">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4011B0" w:rsidRPr="00B138F3" w:rsidRDefault="004011B0" w:rsidP="004011B0">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4011B0" w:rsidRPr="00B138F3" w:rsidRDefault="004011B0" w:rsidP="004011B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011B0" w:rsidRPr="00B138F3" w:rsidTr="00735476">
        <w:trPr>
          <w:tblCellSpacing w:w="7" w:type="dxa"/>
          <w:jc w:val="center"/>
        </w:trPr>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 xml:space="preserve">___________________________ </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___________________________</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4011B0" w:rsidRPr="00B138F3" w:rsidTr="00735476">
        <w:trPr>
          <w:tblCellSpacing w:w="7" w:type="dxa"/>
          <w:jc w:val="center"/>
        </w:trPr>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 xml:space="preserve">___________________________ </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4011B0" w:rsidRPr="00B138F3" w:rsidRDefault="004011B0" w:rsidP="00735476">
            <w:pPr>
              <w:widowControl w:val="0"/>
              <w:jc w:val="center"/>
              <w:rPr>
                <w:rFonts w:ascii="GHEA Grapalat" w:hAnsi="GHEA Grapalat" w:cs="GHEA Grapalat"/>
              </w:rPr>
            </w:pPr>
            <w:r w:rsidRPr="00B138F3">
              <w:rPr>
                <w:rFonts w:ascii="GHEA Grapalat" w:hAnsi="GHEA Grapalat"/>
              </w:rPr>
              <w:t>___________________________</w:t>
            </w:r>
          </w:p>
          <w:p w:rsidR="004011B0" w:rsidRPr="00B138F3" w:rsidRDefault="004011B0" w:rsidP="00735476">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4011B0" w:rsidRPr="00B138F3" w:rsidRDefault="004011B0" w:rsidP="004011B0">
      <w:pPr>
        <w:widowControl w:val="0"/>
        <w:spacing w:after="160"/>
        <w:ind w:left="-142" w:firstLine="142"/>
        <w:jc w:val="center"/>
        <w:rPr>
          <w:rFonts w:ascii="GHEA Grapalat" w:hAnsi="GHEA Grapalat" w:cs="Sylfaen"/>
          <w:b/>
        </w:rPr>
      </w:pPr>
    </w:p>
    <w:p w:rsidR="00071D1C" w:rsidRPr="00B138F3" w:rsidRDefault="00071D1C" w:rsidP="004011B0">
      <w:pPr>
        <w:widowControl w:val="0"/>
        <w:spacing w:after="160"/>
        <w:ind w:left="-142" w:firstLine="142"/>
        <w:jc w:val="center"/>
        <w:rPr>
          <w:rFonts w:ascii="GHEA Grapalat" w:hAnsi="GHEA Grapalat" w:cs="Sylfaen"/>
          <w:b/>
        </w:rPr>
      </w:pPr>
    </w:p>
    <w:sectPr w:rsidR="00071D1C" w:rsidRPr="00B138F3" w:rsidSect="00F7299A">
      <w:footerReference w:type="default" r:id="rId15"/>
      <w:footnotePr>
        <w:pos w:val="beneathText"/>
      </w:footnotePr>
      <w:pgSz w:w="11906" w:h="16838" w:code="9"/>
      <w:pgMar w:top="1418" w:right="1418" w:bottom="851" w:left="902"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19F6" w:rsidRDefault="003919F6">
      <w:r>
        <w:separator/>
      </w:r>
    </w:p>
  </w:endnote>
  <w:endnote w:type="continuationSeparator" w:id="0">
    <w:p w:rsidR="003919F6" w:rsidRDefault="00391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GHEA Grapalat">
    <w:panose1 w:val="00000000000000000000"/>
    <w:charset w:val="00"/>
    <w:family w:val="modern"/>
    <w:notTrueType/>
    <w:pitch w:val="variable"/>
    <w:sig w:usb0="A00006AF" w:usb1="5000204B" w:usb2="00000000" w:usb3="00000000" w:csb0="0000009F" w:csb1="00000000"/>
  </w:font>
  <w:font w:name="Calibri">
    <w:panose1 w:val="020F0502020204030204"/>
    <w:charset w:val="00"/>
    <w:family w:val="swiss"/>
    <w:pitch w:val="variable"/>
    <w:sig w:usb0="E4002EFF" w:usb1="C000247B" w:usb2="00000009" w:usb3="00000000" w:csb0="0000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4011B0" w:rsidRPr="00C861E9" w:rsidRDefault="004011B0">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41D0">
          <w:rPr>
            <w:rFonts w:ascii="GHEA Grapalat" w:hAnsi="GHEA Grapalat"/>
            <w:noProof/>
            <w:sz w:val="24"/>
            <w:szCs w:val="24"/>
          </w:rPr>
          <w:t>88</w:t>
        </w:r>
        <w:r w:rsidRPr="00C861E9">
          <w:rPr>
            <w:rFonts w:ascii="GHEA Grapalat" w:hAnsi="GHEA Grapalat"/>
            <w:sz w:val="24"/>
            <w:szCs w:val="24"/>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6007074"/>
      <w:docPartObj>
        <w:docPartGallery w:val="Page Numbers (Bottom of Page)"/>
        <w:docPartUnique/>
      </w:docPartObj>
    </w:sdtPr>
    <w:sdtEndPr>
      <w:rPr>
        <w:rFonts w:ascii="GHEA Grapalat" w:hAnsi="GHEA Grapalat"/>
        <w:sz w:val="24"/>
        <w:szCs w:val="24"/>
      </w:rPr>
    </w:sdtEndPr>
    <w:sdtContent>
      <w:p w:rsidR="00B577DF" w:rsidRPr="00C861E9" w:rsidRDefault="00B577DF">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D841D0">
          <w:rPr>
            <w:rFonts w:ascii="GHEA Grapalat" w:hAnsi="GHEA Grapalat"/>
            <w:noProof/>
            <w:sz w:val="24"/>
            <w:szCs w:val="24"/>
          </w:rPr>
          <w:t>99</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19F6" w:rsidRDefault="003919F6">
      <w:r>
        <w:separator/>
      </w:r>
    </w:p>
  </w:footnote>
  <w:footnote w:type="continuationSeparator" w:id="0">
    <w:p w:rsidR="003919F6" w:rsidRDefault="003919F6">
      <w:r>
        <w:continuationSeparator/>
      </w:r>
    </w:p>
  </w:footnote>
  <w:footnote w:id="1">
    <w:p w:rsidR="00B577DF" w:rsidRPr="00ED3BA4" w:rsidRDefault="00B577DF" w:rsidP="007A5F50">
      <w:pPr>
        <w:pStyle w:val="FootnoteText"/>
        <w:jc w:val="both"/>
        <w:rPr>
          <w:rFonts w:asciiTheme="minorHAnsi" w:hAnsiTheme="minorHAnsi"/>
          <w:i/>
          <w:lang w:val="hy-AM"/>
        </w:rPr>
      </w:pPr>
    </w:p>
  </w:footnote>
  <w:footnote w:id="2">
    <w:p w:rsidR="00B577DF" w:rsidRPr="00541313" w:rsidRDefault="00B577DF"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rsidR="00B577DF" w:rsidRPr="00DB4FE3" w:rsidRDefault="00B577DF" w:rsidP="00541313">
      <w:pPr>
        <w:widowControl w:val="0"/>
        <w:ind w:firstLine="142"/>
        <w:jc w:val="both"/>
        <w:rPr>
          <w:rFonts w:ascii="GHEA Grapalat" w:hAnsi="GHEA Grapalat"/>
          <w:i/>
          <w:sz w:val="20"/>
          <w:szCs w:val="20"/>
        </w:rPr>
      </w:pPr>
      <w:r w:rsidRPr="00DB4FE3">
        <w:rPr>
          <w:rFonts w:ascii="GHEA Grapalat" w:hAnsi="GHEA Grapalat"/>
          <w:i/>
          <w:sz w:val="20"/>
          <w:szCs w:val="20"/>
        </w:rPr>
        <w:t xml:space="preserve">- процедура закупки организована на основании </w:t>
      </w:r>
      <w:r>
        <w:rPr>
          <w:rFonts w:ascii="GHEA Grapalat" w:hAnsi="GHEA Grapalat"/>
          <w:i/>
          <w:sz w:val="20"/>
          <w:szCs w:val="20"/>
        </w:rPr>
        <w:t xml:space="preserve">1-ого пункта </w:t>
      </w:r>
      <w:r w:rsidRPr="00DB4FE3">
        <w:rPr>
          <w:rFonts w:ascii="GHEA Grapalat" w:hAnsi="GHEA Grapalat"/>
          <w:i/>
          <w:sz w:val="20"/>
          <w:szCs w:val="20"/>
        </w:rPr>
        <w:t>части 6 статьи 15 Закона РА "О закупках</w:t>
      </w:r>
      <w:r w:rsidRPr="001D49E4">
        <w:rPr>
          <w:rFonts w:ascii="GHEA Grapalat" w:hAnsi="GHEA Grapalat"/>
          <w:i/>
          <w:sz w:val="20"/>
          <w:szCs w:val="20"/>
        </w:rPr>
        <w:t>"</w:t>
      </w:r>
      <w:r w:rsidRPr="00DB4FE3">
        <w:rPr>
          <w:rFonts w:ascii="GHEA Grapalat" w:hAnsi="GHEA Grapalat"/>
          <w:i/>
          <w:sz w:val="20"/>
          <w:szCs w:val="20"/>
        </w:rPr>
        <w:t xml:space="preserve">, </w:t>
      </w:r>
    </w:p>
    <w:p w:rsidR="00B577DF" w:rsidRPr="00DB4FE3" w:rsidRDefault="00B577DF" w:rsidP="00541313">
      <w:pPr>
        <w:widowControl w:val="0"/>
        <w:ind w:firstLine="142"/>
        <w:jc w:val="both"/>
        <w:rPr>
          <w:rFonts w:ascii="GHEA Grapalat" w:hAnsi="GHEA Grapalat"/>
          <w:i/>
          <w:sz w:val="20"/>
          <w:szCs w:val="20"/>
        </w:rPr>
      </w:pPr>
      <w:r w:rsidRPr="00DB4FE3">
        <w:rPr>
          <w:rFonts w:ascii="GHEA Grapalat" w:hAnsi="GHEA Grapalat"/>
          <w:i/>
          <w:sz w:val="20"/>
          <w:szCs w:val="20"/>
        </w:rPr>
        <w:t>-</w:t>
      </w:r>
      <w:r w:rsidRPr="001D49E4">
        <w:rPr>
          <w:rFonts w:ascii="GHEA Grapalat" w:hAnsi="GHEA Grapalat"/>
          <w:i/>
          <w:sz w:val="20"/>
          <w:szCs w:val="20"/>
        </w:rPr>
        <w:t xml:space="preserve">  запланированная (прогнозируемая) общая цена закупки товара</w:t>
      </w:r>
      <w:r w:rsidRPr="00DB4FE3">
        <w:rPr>
          <w:rFonts w:ascii="GHEA Grapalat" w:hAnsi="GHEA Grapalat"/>
          <w:i/>
          <w:sz w:val="20"/>
          <w:szCs w:val="20"/>
        </w:rPr>
        <w:t xml:space="preserve"> по заявке на закупку в рамках данной процедуры не превышает 25 млн. драмов РА</w:t>
      </w:r>
    </w:p>
    <w:p w:rsidR="00B577DF" w:rsidRDefault="00B577DF" w:rsidP="00541313">
      <w:pPr>
        <w:widowControl w:val="0"/>
        <w:jc w:val="both"/>
        <w:rPr>
          <w:rFonts w:ascii="GHEA Grapalat" w:hAnsi="GHEA Grapalat"/>
          <w:i/>
          <w:sz w:val="20"/>
          <w:szCs w:val="20"/>
        </w:rPr>
      </w:pPr>
      <w:r w:rsidRPr="00DB4FE3">
        <w:rPr>
          <w:rFonts w:ascii="GHEA Grapalat" w:hAnsi="GHEA Grapalat"/>
          <w:i/>
          <w:sz w:val="20"/>
          <w:szCs w:val="20"/>
        </w:rPr>
        <w:t xml:space="preserve">  -</w:t>
      </w:r>
      <w:r w:rsidRPr="001D49E4">
        <w:rPr>
          <w:rFonts w:ascii="GHEA Grapalat" w:hAnsi="GHEA Grapalat"/>
          <w:i/>
          <w:sz w:val="20"/>
          <w:szCs w:val="20"/>
        </w:rPr>
        <w:t xml:space="preserve"> </w:t>
      </w:r>
      <w:r w:rsidRPr="00DB4FE3">
        <w:rPr>
          <w:rFonts w:ascii="GHEA Grapalat" w:hAnsi="GHEA Grapalat"/>
          <w:i/>
          <w:sz w:val="20"/>
          <w:szCs w:val="20"/>
        </w:rPr>
        <w:t xml:space="preserve">закупка осуществляется в форме закупки у одного лица, обусловленная </w:t>
      </w:r>
      <w:r>
        <w:rPr>
          <w:rFonts w:ascii="GHEA Grapalat" w:hAnsi="GHEA Grapalat"/>
          <w:i/>
          <w:sz w:val="20"/>
          <w:szCs w:val="20"/>
        </w:rPr>
        <w:t>безотлагательностью.</w:t>
      </w:r>
    </w:p>
    <w:p w:rsidR="00B577DF" w:rsidRPr="00D3436F" w:rsidRDefault="00B577DF"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rsidR="00B577DF" w:rsidRPr="008842CE" w:rsidRDefault="00B577DF" w:rsidP="001831C4">
      <w:pPr>
        <w:pStyle w:val="FootnoteText"/>
        <w:widowControl w:val="0"/>
        <w:jc w:val="both"/>
        <w:rPr>
          <w:rFonts w:ascii="GHEA Grapalat" w:hAnsi="GHEA Grapalat"/>
          <w:lang w:val="af-ZA"/>
        </w:rPr>
      </w:pPr>
    </w:p>
    <w:p w:rsidR="00B577DF" w:rsidRPr="008842CE" w:rsidRDefault="00B577DF" w:rsidP="008842CE">
      <w:pPr>
        <w:pStyle w:val="FootnoteText"/>
        <w:widowControl w:val="0"/>
        <w:jc w:val="both"/>
        <w:rPr>
          <w:rFonts w:ascii="GHEA Grapalat" w:hAnsi="GHEA Grapalat"/>
          <w:lang w:val="af-ZA"/>
        </w:rPr>
      </w:pPr>
    </w:p>
  </w:footnote>
  <w:footnote w:id="3">
    <w:p w:rsidR="00B577DF" w:rsidRPr="00CD6B60" w:rsidRDefault="00B577DF"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B577DF" w:rsidRPr="00CD6B60" w:rsidRDefault="00B577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B577DF" w:rsidRPr="00CD6B60" w:rsidRDefault="00B577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B577DF" w:rsidRPr="00CD6B60" w:rsidRDefault="00B577DF"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B577DF" w:rsidRPr="00CA2B01" w:rsidRDefault="00B577DF" w:rsidP="00182C2E">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B577DF" w:rsidRPr="00CA2B01" w:rsidRDefault="00B577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B577DF" w:rsidRPr="00CA2B01" w:rsidRDefault="00B577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B577DF" w:rsidRPr="005D5092" w:rsidRDefault="00B577DF" w:rsidP="00E80312">
      <w:pPr>
        <w:pStyle w:val="FootnoteText"/>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B577DF" w:rsidRPr="0034222E" w:rsidDel="00932115" w:rsidRDefault="00B577DF" w:rsidP="00AF1F59">
      <w:pPr>
        <w:pStyle w:val="FootnoteText"/>
        <w:jc w:val="both"/>
        <w:rPr>
          <w:del w:id="0" w:author="Inesa Kocharyan" w:date="2019-10-29T12:18:00Z"/>
        </w:rPr>
      </w:pPr>
      <w:r w:rsidRPr="0034222E">
        <w:rPr>
          <w:rStyle w:val="FootnoteReference"/>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Pr>
          <w:rFonts w:ascii="GHEA Grapalat" w:hAnsi="GHEA Grapalat"/>
          <w:i/>
        </w:rPr>
        <w:t>модель</w:t>
      </w:r>
      <w:r w:rsidRPr="0034222E">
        <w:rPr>
          <w:rFonts w:ascii="GHEA Grapalat" w:hAnsi="GHEA Grapalat"/>
          <w:i/>
        </w:rPr>
        <w:t xml:space="preserve"> и наименования производителя, , то из подпункта исключаются слова " а также товарный знак, фирменное наименование, </w:t>
      </w:r>
      <w:r>
        <w:rPr>
          <w:rFonts w:ascii="GHEA Grapalat" w:hAnsi="GHEA Grapalat"/>
          <w:i/>
        </w:rPr>
        <w:t>модель</w:t>
      </w:r>
      <w:r w:rsidRPr="0034222E">
        <w:rPr>
          <w:rFonts w:ascii="GHEA Grapalat" w:hAnsi="GHEA Grapalat"/>
          <w:i/>
        </w:rPr>
        <w:t xml:space="preserve"> и наименование производителя</w:t>
      </w:r>
      <w:r w:rsidRPr="00FF03AB">
        <w:rPr>
          <w:rFonts w:ascii="GHEA Grapalat" w:hAnsi="GHEA Grapalat"/>
          <w:i/>
        </w:rPr>
        <w:t>(далее — полное описание товара)</w:t>
      </w:r>
      <w:r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Pr>
          <w:rFonts w:ascii="GHEA Grapalat" w:hAnsi="GHEA Grapalat"/>
          <w:i/>
        </w:rPr>
        <w:t>модель</w:t>
      </w:r>
      <w:r>
        <w:rPr>
          <w:rFonts w:ascii="GHEA Grapalat" w:hAnsi="GHEA Grapalat"/>
        </w:rPr>
        <w:t xml:space="preserve">, </w:t>
      </w:r>
      <w:r w:rsidRPr="00FF03AB">
        <w:rPr>
          <w:rFonts w:ascii="GHEA Grapalat" w:hAnsi="GHEA Grapalat"/>
          <w:i/>
        </w:rPr>
        <w:t>если не применяется условие, установленное последним предложением пункта 1.1 настоящей части</w:t>
      </w:r>
      <w:r w:rsidRPr="006E0192" w:rsidDel="001C6688">
        <w:rPr>
          <w:rFonts w:ascii="GHEA Grapalat" w:hAnsi="GHEA Grapalat"/>
          <w:i/>
        </w:rPr>
        <w:t xml:space="preserve"> </w:t>
      </w:r>
      <w:r w:rsidRPr="0034222E">
        <w:rPr>
          <w:rFonts w:ascii="GHEA Grapalat" w:hAnsi="GHEA Grapalat"/>
          <w:i/>
        </w:rPr>
        <w:t>".</w:t>
      </w:r>
    </w:p>
  </w:footnote>
  <w:footnote w:id="6">
    <w:p w:rsidR="00B577DF" w:rsidRPr="00D3436F" w:rsidRDefault="00B577DF"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B577DF" w:rsidRPr="000811C1" w:rsidRDefault="00B577DF">
      <w:pPr>
        <w:pStyle w:val="FootnoteText"/>
        <w:rPr>
          <w:rFonts w:asciiTheme="minorHAnsi" w:hAnsiTheme="minorHAnsi"/>
        </w:rPr>
      </w:pPr>
    </w:p>
  </w:footnote>
  <w:footnote w:id="7">
    <w:p w:rsidR="00B577DF" w:rsidRDefault="00B577DF" w:rsidP="00AA4D5E">
      <w:pPr>
        <w:pStyle w:val="FootnoteText"/>
        <w:jc w:val="both"/>
        <w:rPr>
          <w:rFonts w:ascii="GHEA Grapalat" w:hAnsi="GHEA Grapalat"/>
          <w:i/>
        </w:rPr>
      </w:pPr>
      <w:r>
        <w:rPr>
          <w:rStyle w:val="FootnoteReference"/>
        </w:rPr>
        <w:t>9</w:t>
      </w:r>
      <w:r>
        <w:t xml:space="preserve"> </w:t>
      </w:r>
      <w:r w:rsidRPr="008842CE">
        <w:rPr>
          <w:rFonts w:ascii="GHEA Grapalat" w:hAnsi="GHEA Grapalat"/>
          <w:i/>
        </w:rPr>
        <w:t>Настоящий пункт исключается из приглашения, если процедура закупки не организуется по лотам</w:t>
      </w:r>
    </w:p>
    <w:p w:rsidR="00B577DF" w:rsidRDefault="00B577DF" w:rsidP="00AA4D5E">
      <w:pPr>
        <w:pStyle w:val="FootnoteText"/>
        <w:jc w:val="both"/>
        <w:rPr>
          <w:rFonts w:ascii="GHEA Grapalat" w:hAnsi="GHEA Grapalat"/>
          <w:i/>
          <w:sz w:val="18"/>
          <w:szCs w:val="18"/>
        </w:rPr>
      </w:pPr>
      <w:r>
        <w:rPr>
          <w:rFonts w:ascii="GHEA Grapalat" w:hAnsi="GHEA Grapalat"/>
          <w:i/>
          <w:sz w:val="18"/>
          <w:szCs w:val="18"/>
          <w:vertAlign w:val="superscript"/>
        </w:rPr>
        <w:t>9.1</w:t>
      </w:r>
      <w:r w:rsidRPr="0067398F">
        <w:rPr>
          <w:rFonts w:ascii="GHEA Grapalat" w:hAnsi="GHEA Grapalat"/>
          <w:i/>
          <w:sz w:val="18"/>
          <w:szCs w:val="18"/>
        </w:rPr>
        <w:t>П</w:t>
      </w:r>
      <w:r>
        <w:rPr>
          <w:rFonts w:ascii="GHEA Grapalat" w:hAnsi="GHEA Grapalat"/>
          <w:i/>
          <w:sz w:val="18"/>
          <w:szCs w:val="18"/>
        </w:rPr>
        <w:t>редп</w:t>
      </w:r>
      <w:r w:rsidRPr="00AA4D5E">
        <w:rPr>
          <w:rFonts w:ascii="GHEA Grapalat" w:hAnsi="GHEA Grapalat"/>
          <w:i/>
        </w:rPr>
        <w:t>оследний абзац пункта 7.1 снимается из приглашения, если процедура закупки не организована на основании пункта 2 части 6 статьи 15 Закона.</w:t>
      </w:r>
    </w:p>
    <w:p w:rsidR="00B577DF" w:rsidRPr="00EE76ED" w:rsidRDefault="00B577DF" w:rsidP="00AA4D5E">
      <w:pPr>
        <w:pStyle w:val="FootnoteText"/>
        <w:jc w:val="both"/>
        <w:rPr>
          <w:rFonts w:asciiTheme="minorHAnsi" w:hAnsiTheme="minorHAnsi"/>
          <w:vertAlign w:val="superscript"/>
        </w:rPr>
      </w:pPr>
      <w:r w:rsidRPr="00FD55EB">
        <w:rPr>
          <w:rFonts w:ascii="GHEA Grapalat" w:hAnsi="GHEA Grapalat"/>
          <w:i/>
          <w:sz w:val="18"/>
          <w:szCs w:val="18"/>
          <w:vertAlign w:val="superscript"/>
        </w:rPr>
        <w:t>9.2</w:t>
      </w:r>
      <w:r w:rsidRPr="002F0DCF">
        <w:rPr>
          <w:rFonts w:ascii="GHEA Grapalat" w:hAnsi="GHEA Grapalat"/>
          <w:i/>
          <w:sz w:val="18"/>
          <w:szCs w:val="18"/>
          <w:vertAlign w:val="superscript"/>
        </w:rPr>
        <w:t xml:space="preserve"> </w:t>
      </w:r>
      <w:r w:rsidRPr="002F0DCF">
        <w:rPr>
          <w:rFonts w:ascii="GHEA Grapalat" w:hAnsi="GHEA Grapalat"/>
          <w:i/>
        </w:rPr>
        <w:t xml:space="preserve">Если процедура организуется на основании пункта 2 части 6 статьи 15 Закона </w:t>
      </w:r>
      <w:r w:rsidRPr="00AA4D5E">
        <w:rPr>
          <w:rFonts w:ascii="GHEA Grapalat" w:hAnsi="GHEA Grapalat"/>
          <w:i/>
        </w:rPr>
        <w:t>"</w:t>
      </w:r>
      <w:r w:rsidRPr="002F0DCF">
        <w:rPr>
          <w:rFonts w:ascii="GHEA Grapalat" w:hAnsi="GHEA Grapalat"/>
          <w:i/>
        </w:rPr>
        <w:t xml:space="preserve">О закупках </w:t>
      </w:r>
      <w:r w:rsidRPr="00AA4D5E">
        <w:rPr>
          <w:rFonts w:ascii="GHEA Grapalat" w:hAnsi="GHEA Grapalat"/>
          <w:i/>
        </w:rPr>
        <w:t>"</w:t>
      </w:r>
      <w:r w:rsidRPr="002F0DCF">
        <w:rPr>
          <w:rFonts w:ascii="GHEA Grapalat" w:hAnsi="GHEA Grapalat"/>
          <w:i/>
        </w:rPr>
        <w:t xml:space="preserve">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в пункте 7.4 слова </w:t>
      </w:r>
      <w:r w:rsidRPr="00AA4D5E">
        <w:rPr>
          <w:rFonts w:ascii="GHEA Grapalat" w:hAnsi="GHEA Grapalat"/>
          <w:i/>
        </w:rPr>
        <w:t>"</w:t>
      </w:r>
      <w:r w:rsidRPr="002F0DCF">
        <w:rPr>
          <w:rFonts w:ascii="GHEA Grapalat" w:hAnsi="GHEA Grapalat"/>
          <w:i/>
        </w:rPr>
        <w:t>90 (девяноста) рабочих дней</w:t>
      </w:r>
      <w:r w:rsidRPr="00AA4D5E">
        <w:rPr>
          <w:rFonts w:ascii="GHEA Grapalat" w:hAnsi="GHEA Grapalat"/>
          <w:i/>
        </w:rPr>
        <w:t>"</w:t>
      </w:r>
      <w:r w:rsidRPr="002F0DCF">
        <w:rPr>
          <w:rFonts w:ascii="GHEA Grapalat" w:hAnsi="GHEA Grapalat"/>
          <w:i/>
        </w:rPr>
        <w:t xml:space="preserve"> заменяются на слова </w:t>
      </w:r>
      <w:r w:rsidRPr="00AA4D5E">
        <w:rPr>
          <w:rFonts w:ascii="GHEA Grapalat" w:hAnsi="GHEA Grapalat"/>
          <w:i/>
        </w:rPr>
        <w:t>"</w:t>
      </w:r>
      <w:r w:rsidRPr="002F0DCF">
        <w:rPr>
          <w:rFonts w:ascii="GHEA Grapalat" w:hAnsi="GHEA Grapalat"/>
          <w:i/>
        </w:rPr>
        <w:t>120 (сто двадцати) рабочих дней</w:t>
      </w:r>
      <w:r w:rsidRPr="00AA4D5E">
        <w:rPr>
          <w:rFonts w:ascii="GHEA Grapalat" w:hAnsi="GHEA Grapalat"/>
          <w:i/>
        </w:rPr>
        <w:t>".</w:t>
      </w:r>
    </w:p>
    <w:p w:rsidR="00B577DF" w:rsidRPr="002C2499" w:rsidRDefault="00B577DF" w:rsidP="00AA4D5E">
      <w:pPr>
        <w:pStyle w:val="FootnoteText"/>
        <w:jc w:val="both"/>
      </w:pPr>
    </w:p>
    <w:p w:rsidR="00B577DF" w:rsidRPr="000811C1" w:rsidRDefault="00B577DF">
      <w:pPr>
        <w:pStyle w:val="FootnoteText"/>
        <w:rPr>
          <w:rFonts w:asciiTheme="minorHAnsi" w:hAnsiTheme="minorHAnsi"/>
        </w:rPr>
      </w:pPr>
    </w:p>
  </w:footnote>
  <w:footnote w:id="8">
    <w:p w:rsidR="00B577DF" w:rsidRPr="00FE2AA4" w:rsidRDefault="00B577DF">
      <w:pPr>
        <w:pStyle w:val="FootnoteText"/>
        <w:rPr>
          <w:rFonts w:asciiTheme="minorHAnsi" w:hAnsiTheme="minorHAnsi"/>
          <w:i/>
        </w:rPr>
      </w:pPr>
      <w:r>
        <w:rPr>
          <w:rStyle w:val="FootnoteReference"/>
        </w:rPr>
        <w:t>10</w:t>
      </w:r>
      <w:r w:rsidRPr="00FE2AA4">
        <w:rPr>
          <w:i/>
        </w:rPr>
        <w:t xml:space="preserve"> </w:t>
      </w:r>
      <w:r w:rsidRPr="00FE2AA4">
        <w:rPr>
          <w:rFonts w:asciiTheme="minorHAnsi" w:hAnsiTheme="minorHAnsi"/>
          <w:i/>
        </w:rPr>
        <w:t>Устанавливается заказчиком.</w:t>
      </w:r>
    </w:p>
  </w:footnote>
  <w:footnote w:id="9">
    <w:p w:rsidR="00B577DF" w:rsidRPr="008842CE" w:rsidRDefault="00B577DF" w:rsidP="0093610F">
      <w:pPr>
        <w:pStyle w:val="FootnoteText"/>
        <w:widowControl w:val="0"/>
        <w:jc w:val="both"/>
        <w:rPr>
          <w:rFonts w:ascii="GHEA Grapalat" w:hAnsi="GHEA Grapalat"/>
          <w:lang w:val="af-ZA"/>
        </w:rPr>
      </w:pPr>
      <w:r>
        <w:rPr>
          <w:rStyle w:val="FootnoteReference"/>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B577DF" w:rsidRPr="000811C1" w:rsidRDefault="00B577DF">
      <w:pPr>
        <w:pStyle w:val="FootnoteText"/>
        <w:rPr>
          <w:lang w:val="af-ZA"/>
        </w:rPr>
      </w:pPr>
    </w:p>
  </w:footnote>
  <w:footnote w:id="10">
    <w:p w:rsidR="00B577DF" w:rsidRPr="00D841D0" w:rsidRDefault="00B577DF" w:rsidP="00636142">
      <w:pPr>
        <w:pStyle w:val="FootnoteText"/>
        <w:jc w:val="both"/>
        <w:rPr>
          <w:rFonts w:ascii="GHEA Grapalat" w:hAnsi="GHEA Grapalat"/>
          <w:i/>
          <w:lang w:val="af-ZA"/>
        </w:rPr>
      </w:pPr>
    </w:p>
    <w:p w:rsidR="00B577DF" w:rsidRPr="002227A9" w:rsidRDefault="00B577DF" w:rsidP="00636142">
      <w:pPr>
        <w:pStyle w:val="FootnoteText"/>
        <w:jc w:val="both"/>
        <w:rPr>
          <w:rFonts w:ascii="GHEA Grapalat" w:hAnsi="GHEA Grapalat"/>
          <w:i/>
        </w:rPr>
      </w:pPr>
      <w:r w:rsidRPr="00C67FAB">
        <w:rPr>
          <w:rStyle w:val="FootnoteReference"/>
          <w:rFonts w:ascii="GHEA Grapalat" w:hAnsi="GHEA Grapalat"/>
          <w:i/>
        </w:rPr>
        <w:t>12</w:t>
      </w:r>
      <w:r>
        <w:rPr>
          <w:rFonts w:ascii="GHEA Grapalat" w:hAnsi="GHEA Grapalat"/>
          <w:i/>
        </w:rPr>
        <w:t xml:space="preserve"> Если </w:t>
      </w:r>
    </w:p>
    <w:p w:rsidR="00B577DF" w:rsidRPr="00636142" w:rsidRDefault="00B577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B577DF" w:rsidRPr="0092041F" w:rsidRDefault="00B577DF" w:rsidP="00636142">
      <w:pPr>
        <w:pStyle w:val="FootnoteText"/>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B577DF" w:rsidRPr="0092041F" w:rsidRDefault="00B577DF" w:rsidP="00C67FAB">
      <w:pPr>
        <w:pStyle w:val="FootnoteText"/>
        <w:jc w:val="both"/>
        <w:rPr>
          <w:rFonts w:ascii="GHEA Grapalat" w:hAnsi="GHEA Grapalat"/>
          <w:i/>
        </w:rPr>
      </w:pPr>
    </w:p>
  </w:footnote>
  <w:footnote w:id="11">
    <w:p w:rsidR="00B577DF" w:rsidRPr="004A4643" w:rsidRDefault="00B577DF" w:rsidP="00C67FAB">
      <w:pPr>
        <w:pStyle w:val="FootnoteText"/>
        <w:jc w:val="both"/>
        <w:rPr>
          <w:rFonts w:ascii="GHEA Grapalat" w:hAnsi="GHEA Grapalat"/>
          <w:i/>
          <w:lang w:val="hy-AM"/>
        </w:rPr>
      </w:pPr>
      <w:r w:rsidRPr="004A4643">
        <w:rPr>
          <w:rStyle w:val="FootnoteReference"/>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слова </w:t>
      </w:r>
      <w:r w:rsidRPr="004A4643">
        <w:rPr>
          <w:rFonts w:ascii="GHEA Grapalat" w:hAnsi="GHEA Grapalat" w:cs="Times Armenian"/>
          <w:i/>
        </w:rPr>
        <w:t>”</w:t>
      </w:r>
      <w:r w:rsidRPr="004A4643">
        <w:rPr>
          <w:rFonts w:ascii="GHEA Grapalat" w:hAnsi="GHEA Grapalat"/>
          <w:i/>
        </w:rPr>
        <w:t>банковской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2">
    <w:p w:rsidR="00B577DF" w:rsidRPr="008E4439" w:rsidRDefault="00B577DF" w:rsidP="000811C1">
      <w:pPr>
        <w:pStyle w:val="BodyTextIndent"/>
        <w:widowControl w:val="0"/>
        <w:spacing w:after="160" w:line="240" w:lineRule="auto"/>
        <w:ind w:firstLine="0"/>
        <w:jc w:val="left"/>
        <w:rPr>
          <w:rFonts w:ascii="GHEA Grapalat" w:hAnsi="GHEA Grapalat"/>
          <w:u w:val="single"/>
        </w:rPr>
      </w:pPr>
      <w:r w:rsidRPr="008E4439">
        <w:rPr>
          <w:rStyle w:val="FootnoteReference"/>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B577DF" w:rsidRPr="000811C1" w:rsidRDefault="00B577DF" w:rsidP="0027573B">
      <w:pPr>
        <w:pStyle w:val="FootnoteText"/>
        <w:rPr>
          <w:rFonts w:ascii="Sylfaen" w:hAnsi="Sylfaen"/>
          <w:sz w:val="18"/>
          <w:szCs w:val="18"/>
        </w:rPr>
      </w:pPr>
    </w:p>
  </w:footnote>
  <w:footnote w:id="13">
    <w:p w:rsidR="00B577DF" w:rsidRPr="00A31673" w:rsidRDefault="00B577D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4">
    <w:p w:rsidR="00B577DF" w:rsidRPr="00DE7706" w:rsidRDefault="00B577DF">
      <w:pPr>
        <w:pStyle w:val="FootnoteText"/>
      </w:pPr>
      <w:r>
        <w:rPr>
          <w:rStyle w:val="FootnoteReference"/>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5">
    <w:p w:rsidR="00B577DF" w:rsidRPr="008416BA" w:rsidRDefault="00B577DF" w:rsidP="00586BC9">
      <w:pPr>
        <w:pStyle w:val="FootnoteText"/>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B577DF" w:rsidRDefault="00B577DF" w:rsidP="006B3E56">
      <w:pPr>
        <w:jc w:val="both"/>
      </w:pP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-участник</w:t>
      </w:r>
      <w:r w:rsidRPr="00BE1F2C">
        <w:rPr>
          <w:rFonts w:asciiTheme="minorHAnsi" w:hAnsiTheme="minorHAnsi"/>
          <w:sz w:val="20"/>
          <w:szCs w:val="20"/>
          <w:lang w:val="af-ZA"/>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если участник</w:t>
      </w:r>
      <w:r>
        <w:rPr>
          <w:rFonts w:ascii="GHEA Grapalat" w:hAnsi="GHEA Grapalat"/>
          <w:i/>
          <w:sz w:val="20"/>
          <w:szCs w:val="20"/>
        </w:rPr>
        <w:t xml:space="preserve"> не является резидентом 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B577DF" w:rsidRPr="008B70EB" w:rsidRDefault="00B577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B577DF" w:rsidRDefault="00B577DF" w:rsidP="00637230">
      <w:pPr>
        <w:jc w:val="both"/>
        <w:rPr>
          <w:rFonts w:asciiTheme="minorHAnsi" w:hAnsiTheme="minorHAnsi"/>
          <w:lang w:val="af-ZA"/>
        </w:rPr>
      </w:pPr>
    </w:p>
  </w:footnote>
  <w:footnote w:id="16">
    <w:p w:rsidR="00B577DF" w:rsidRPr="00D3436F" w:rsidRDefault="00B577D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B577DF" w:rsidRPr="00D3436F" w:rsidRDefault="00B577DF">
      <w:pPr>
        <w:pStyle w:val="FootnoteText"/>
        <w:rPr>
          <w:lang w:val="es-ES"/>
        </w:rPr>
      </w:pPr>
    </w:p>
  </w:footnote>
  <w:footnote w:id="17">
    <w:p w:rsidR="00B577DF" w:rsidRPr="00D841D0" w:rsidRDefault="00B577DF" w:rsidP="003D2FE2">
      <w:pPr>
        <w:pStyle w:val="FootnoteText"/>
        <w:jc w:val="both"/>
        <w:rPr>
          <w:lang w:val="es-ES"/>
        </w:rPr>
      </w:pPr>
    </w:p>
  </w:footnote>
  <w:footnote w:id="18">
    <w:p w:rsidR="00B577DF" w:rsidRPr="008842CE" w:rsidRDefault="00B577DF" w:rsidP="000A214C">
      <w:pPr>
        <w:pStyle w:val="FootnoteText"/>
        <w:jc w:val="both"/>
      </w:pPr>
    </w:p>
  </w:footnote>
  <w:footnote w:id="19">
    <w:p w:rsidR="004011B0" w:rsidRPr="00D3436F" w:rsidRDefault="004011B0" w:rsidP="004011B0">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20">
    <w:p w:rsidR="004011B0" w:rsidRPr="008842CE" w:rsidRDefault="004011B0" w:rsidP="004011B0">
      <w:pPr>
        <w:pStyle w:val="FootnoteText"/>
        <w:widowControl w:val="0"/>
        <w:jc w:val="both"/>
        <w:rPr>
          <w:rFonts w:ascii="GHEA Grapalat" w:hAnsi="GHEA Grapalat"/>
          <w:lang w:val="hy-AM"/>
        </w:rPr>
      </w:pPr>
      <w:r>
        <w:rPr>
          <w:rStyle w:val="FootnoteReference"/>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4011B0" w:rsidRPr="00E85250" w:rsidRDefault="004011B0" w:rsidP="004011B0">
      <w:pPr>
        <w:widowControl w:val="0"/>
        <w:spacing w:after="160" w:line="360" w:lineRule="auto"/>
        <w:ind w:firstLine="709"/>
        <w:jc w:val="both"/>
        <w:rPr>
          <w:rFonts w:ascii="GHEA Grapalat" w:hAnsi="GHEA Grapalat"/>
          <w:lang w:val="hy-AM"/>
        </w:rPr>
      </w:pPr>
    </w:p>
    <w:p w:rsidR="004011B0" w:rsidRPr="00D3436F" w:rsidRDefault="004011B0" w:rsidP="004011B0">
      <w:pPr>
        <w:pStyle w:val="FootnoteText"/>
        <w:rPr>
          <w:lang w:val="hy-AM"/>
        </w:rPr>
      </w:pPr>
    </w:p>
  </w:footnote>
  <w:footnote w:id="21">
    <w:p w:rsidR="004011B0" w:rsidRPr="00402BC3" w:rsidRDefault="004011B0" w:rsidP="004011B0">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4011B0" w:rsidRPr="00552088" w:rsidRDefault="004011B0" w:rsidP="004011B0">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4011B0" w:rsidRPr="00D3436F" w:rsidRDefault="004011B0" w:rsidP="004011B0">
      <w:pPr>
        <w:pStyle w:val="FootnoteText"/>
        <w:rPr>
          <w:lang w:val="hy-AM"/>
        </w:rPr>
      </w:pPr>
    </w:p>
  </w:footnote>
  <w:footnote w:id="22">
    <w:p w:rsidR="004011B0" w:rsidRPr="00D3436F" w:rsidRDefault="004011B0" w:rsidP="004011B0">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3">
    <w:p w:rsidR="004011B0" w:rsidRPr="008842CE" w:rsidRDefault="004011B0" w:rsidP="004011B0">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4011B0" w:rsidRPr="00D3436F" w:rsidRDefault="004011B0" w:rsidP="004011B0">
      <w:pPr>
        <w:pStyle w:val="FootnoteText"/>
        <w:rPr>
          <w:lang w:val="hy-AM"/>
        </w:rPr>
      </w:pPr>
    </w:p>
  </w:footnote>
  <w:footnote w:id="24">
    <w:p w:rsidR="004011B0" w:rsidRPr="008842CE" w:rsidRDefault="004011B0" w:rsidP="004011B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4011B0" w:rsidRPr="008842CE" w:rsidRDefault="004011B0" w:rsidP="004011B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4011B0" w:rsidRPr="00D3436F" w:rsidRDefault="004011B0" w:rsidP="004011B0">
      <w:pPr>
        <w:pStyle w:val="FootnoteText"/>
        <w:rPr>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B12A7"/>
    <w:multiLevelType w:val="hybridMultilevel"/>
    <w:tmpl w:val="ED0EE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862629D"/>
    <w:multiLevelType w:val="hybridMultilevel"/>
    <w:tmpl w:val="AFBC41D8"/>
    <w:lvl w:ilvl="0" w:tplc="1534B96A">
      <w:start w:val="9"/>
      <w:numFmt w:val="decimal"/>
      <w:lvlText w:val="%1."/>
      <w:lvlJc w:val="left"/>
      <w:pPr>
        <w:ind w:left="734" w:hanging="360"/>
      </w:pPr>
      <w:rPr>
        <w:rFonts w:hint="default"/>
      </w:rPr>
    </w:lvl>
    <w:lvl w:ilvl="1" w:tplc="04090019" w:tentative="1">
      <w:start w:val="1"/>
      <w:numFmt w:val="lowerLetter"/>
      <w:lvlText w:val="%2."/>
      <w:lvlJc w:val="left"/>
      <w:pPr>
        <w:ind w:left="1454" w:hanging="360"/>
      </w:pPr>
    </w:lvl>
    <w:lvl w:ilvl="2" w:tplc="0409001B" w:tentative="1">
      <w:start w:val="1"/>
      <w:numFmt w:val="lowerRoman"/>
      <w:lvlText w:val="%3."/>
      <w:lvlJc w:val="right"/>
      <w:pPr>
        <w:ind w:left="2174" w:hanging="180"/>
      </w:pPr>
    </w:lvl>
    <w:lvl w:ilvl="3" w:tplc="0409000F" w:tentative="1">
      <w:start w:val="1"/>
      <w:numFmt w:val="decimal"/>
      <w:lvlText w:val="%4."/>
      <w:lvlJc w:val="left"/>
      <w:pPr>
        <w:ind w:left="2894" w:hanging="360"/>
      </w:pPr>
    </w:lvl>
    <w:lvl w:ilvl="4" w:tplc="04090019" w:tentative="1">
      <w:start w:val="1"/>
      <w:numFmt w:val="lowerLetter"/>
      <w:lvlText w:val="%5."/>
      <w:lvlJc w:val="left"/>
      <w:pPr>
        <w:ind w:left="3614" w:hanging="360"/>
      </w:pPr>
    </w:lvl>
    <w:lvl w:ilvl="5" w:tplc="0409001B" w:tentative="1">
      <w:start w:val="1"/>
      <w:numFmt w:val="lowerRoman"/>
      <w:lvlText w:val="%6."/>
      <w:lvlJc w:val="right"/>
      <w:pPr>
        <w:ind w:left="4334" w:hanging="180"/>
      </w:pPr>
    </w:lvl>
    <w:lvl w:ilvl="6" w:tplc="0409000F" w:tentative="1">
      <w:start w:val="1"/>
      <w:numFmt w:val="decimal"/>
      <w:lvlText w:val="%7."/>
      <w:lvlJc w:val="left"/>
      <w:pPr>
        <w:ind w:left="5054" w:hanging="360"/>
      </w:pPr>
    </w:lvl>
    <w:lvl w:ilvl="7" w:tplc="04090019" w:tentative="1">
      <w:start w:val="1"/>
      <w:numFmt w:val="lowerLetter"/>
      <w:lvlText w:val="%8."/>
      <w:lvlJc w:val="left"/>
      <w:pPr>
        <w:ind w:left="5774" w:hanging="360"/>
      </w:pPr>
    </w:lvl>
    <w:lvl w:ilvl="8" w:tplc="0409001B" w:tentative="1">
      <w:start w:val="1"/>
      <w:numFmt w:val="lowerRoman"/>
      <w:lvlText w:val="%9."/>
      <w:lvlJc w:val="right"/>
      <w:pPr>
        <w:ind w:left="6494" w:hanging="180"/>
      </w:pPr>
    </w:lvl>
  </w:abstractNum>
  <w:abstractNum w:abstractNumId="8">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2"/>
  </w:num>
  <w:num w:numId="4">
    <w:abstractNumId w:val="1"/>
  </w:num>
  <w:num w:numId="5">
    <w:abstractNumId w:val="0"/>
  </w:num>
  <w:num w:numId="6">
    <w:abstractNumId w:val="4"/>
  </w:num>
  <w:num w:numId="7">
    <w:abstractNumId w:val="11"/>
  </w:num>
  <w:num w:numId="8">
    <w:abstractNumId w:val="9"/>
  </w:num>
  <w:num w:numId="9">
    <w:abstractNumId w:val="10"/>
  </w:num>
  <w:num w:numId="10">
    <w:abstractNumId w:val="7"/>
  </w:num>
  <w:num w:numId="11">
    <w:abstractNumId w:val="5"/>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AF"/>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7EC"/>
    <w:rsid w:val="00046960"/>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995"/>
    <w:rsid w:val="00077BB9"/>
    <w:rsid w:val="00080C4E"/>
    <w:rsid w:val="00080E73"/>
    <w:rsid w:val="000811C1"/>
    <w:rsid w:val="000822C1"/>
    <w:rsid w:val="00082ADC"/>
    <w:rsid w:val="00082DE0"/>
    <w:rsid w:val="00083558"/>
    <w:rsid w:val="00084009"/>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15F9"/>
    <w:rsid w:val="000A1DB5"/>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7D7"/>
    <w:rsid w:val="000B2CFA"/>
    <w:rsid w:val="000B33B2"/>
    <w:rsid w:val="000B3864"/>
    <w:rsid w:val="000B5664"/>
    <w:rsid w:val="000B6A70"/>
    <w:rsid w:val="000B700B"/>
    <w:rsid w:val="000B751B"/>
    <w:rsid w:val="000B7641"/>
    <w:rsid w:val="000B7C54"/>
    <w:rsid w:val="000C062F"/>
    <w:rsid w:val="000C0A9D"/>
    <w:rsid w:val="000C1200"/>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A88"/>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968"/>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4EF"/>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0D5"/>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BCA"/>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5B97"/>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2F7D61"/>
    <w:rsid w:val="00301193"/>
    <w:rsid w:val="0030129D"/>
    <w:rsid w:val="00301EBE"/>
    <w:rsid w:val="00302841"/>
    <w:rsid w:val="00302F59"/>
    <w:rsid w:val="00303732"/>
    <w:rsid w:val="003041A8"/>
    <w:rsid w:val="00304237"/>
    <w:rsid w:val="00304436"/>
    <w:rsid w:val="00304D64"/>
    <w:rsid w:val="003053EF"/>
    <w:rsid w:val="00305652"/>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ACC"/>
    <w:rsid w:val="00317BD2"/>
    <w:rsid w:val="0032071C"/>
    <w:rsid w:val="00321A56"/>
    <w:rsid w:val="00321B20"/>
    <w:rsid w:val="00322611"/>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6D4D"/>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9A6"/>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2C3"/>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9F6"/>
    <w:rsid w:val="00391E56"/>
    <w:rsid w:val="00391F90"/>
    <w:rsid w:val="00392525"/>
    <w:rsid w:val="0039338D"/>
    <w:rsid w:val="003946B4"/>
    <w:rsid w:val="00394969"/>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A84"/>
    <w:rsid w:val="003B6B6A"/>
    <w:rsid w:val="003B7086"/>
    <w:rsid w:val="003B72E7"/>
    <w:rsid w:val="003B7D9D"/>
    <w:rsid w:val="003C09CC"/>
    <w:rsid w:val="003C0EF2"/>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1B0"/>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3ABA"/>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673"/>
    <w:rsid w:val="00544728"/>
    <w:rsid w:val="00544D9F"/>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83"/>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C7E85"/>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47E"/>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237"/>
    <w:rsid w:val="005F25EF"/>
    <w:rsid w:val="005F2F3B"/>
    <w:rsid w:val="005F2FE8"/>
    <w:rsid w:val="005F53F2"/>
    <w:rsid w:val="005F581A"/>
    <w:rsid w:val="005F6602"/>
    <w:rsid w:val="005F7C1D"/>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56DB6"/>
    <w:rsid w:val="00660138"/>
    <w:rsid w:val="006607D5"/>
    <w:rsid w:val="006608AD"/>
    <w:rsid w:val="00661E7D"/>
    <w:rsid w:val="00662165"/>
    <w:rsid w:val="006622A4"/>
    <w:rsid w:val="00662623"/>
    <w:rsid w:val="0066282B"/>
    <w:rsid w:val="0066349B"/>
    <w:rsid w:val="00665120"/>
    <w:rsid w:val="006657A3"/>
    <w:rsid w:val="006657EE"/>
    <w:rsid w:val="00665A01"/>
    <w:rsid w:val="0066621D"/>
    <w:rsid w:val="006672E6"/>
    <w:rsid w:val="00667A56"/>
    <w:rsid w:val="00667C83"/>
    <w:rsid w:val="0067066B"/>
    <w:rsid w:val="0067102D"/>
    <w:rsid w:val="00671A82"/>
    <w:rsid w:val="006735A4"/>
    <w:rsid w:val="0067389F"/>
    <w:rsid w:val="0067392B"/>
    <w:rsid w:val="00673BD3"/>
    <w:rsid w:val="00673D0A"/>
    <w:rsid w:val="00675740"/>
    <w:rsid w:val="0067579A"/>
    <w:rsid w:val="00676178"/>
    <w:rsid w:val="00677658"/>
    <w:rsid w:val="00677822"/>
    <w:rsid w:val="00681D00"/>
    <w:rsid w:val="00681F45"/>
    <w:rsid w:val="006823E8"/>
    <w:rsid w:val="00682AE5"/>
    <w:rsid w:val="00682E8D"/>
    <w:rsid w:val="00683285"/>
    <w:rsid w:val="00684692"/>
    <w:rsid w:val="00685517"/>
    <w:rsid w:val="00685962"/>
    <w:rsid w:val="00685A30"/>
    <w:rsid w:val="00685C48"/>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663"/>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7B7"/>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565D"/>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F1D"/>
    <w:rsid w:val="007E6804"/>
    <w:rsid w:val="007E6E01"/>
    <w:rsid w:val="007E7A6B"/>
    <w:rsid w:val="007E7C1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5DB"/>
    <w:rsid w:val="008067C5"/>
    <w:rsid w:val="00806EF0"/>
    <w:rsid w:val="00807178"/>
    <w:rsid w:val="0080777B"/>
    <w:rsid w:val="00807F1E"/>
    <w:rsid w:val="00807F3B"/>
    <w:rsid w:val="008105B4"/>
    <w:rsid w:val="008106C0"/>
    <w:rsid w:val="00811D16"/>
    <w:rsid w:val="00812A19"/>
    <w:rsid w:val="00814DBD"/>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987"/>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1593"/>
    <w:rsid w:val="0085236E"/>
    <w:rsid w:val="00852545"/>
    <w:rsid w:val="00853563"/>
    <w:rsid w:val="00853CBA"/>
    <w:rsid w:val="00854252"/>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C05"/>
    <w:rsid w:val="00881C22"/>
    <w:rsid w:val="00882DE0"/>
    <w:rsid w:val="00883734"/>
    <w:rsid w:val="0088384C"/>
    <w:rsid w:val="00884204"/>
    <w:rsid w:val="008842CE"/>
    <w:rsid w:val="00884822"/>
    <w:rsid w:val="00884B46"/>
    <w:rsid w:val="00886035"/>
    <w:rsid w:val="008860B6"/>
    <w:rsid w:val="00886AA6"/>
    <w:rsid w:val="00886D11"/>
    <w:rsid w:val="00886EFE"/>
    <w:rsid w:val="00887264"/>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605"/>
    <w:rsid w:val="008B4DB1"/>
    <w:rsid w:val="008B4FDA"/>
    <w:rsid w:val="008B65A3"/>
    <w:rsid w:val="008B70EB"/>
    <w:rsid w:val="008B73CD"/>
    <w:rsid w:val="008B7BE2"/>
    <w:rsid w:val="008C0D41"/>
    <w:rsid w:val="008C16C2"/>
    <w:rsid w:val="008C17DA"/>
    <w:rsid w:val="008C208B"/>
    <w:rsid w:val="008C251F"/>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1D37"/>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732"/>
    <w:rsid w:val="008F07AA"/>
    <w:rsid w:val="008F15B9"/>
    <w:rsid w:val="008F1F9B"/>
    <w:rsid w:val="008F2148"/>
    <w:rsid w:val="008F2365"/>
    <w:rsid w:val="008F2B76"/>
    <w:rsid w:val="008F527F"/>
    <w:rsid w:val="008F6B74"/>
    <w:rsid w:val="00900517"/>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6C00"/>
    <w:rsid w:val="00917234"/>
    <w:rsid w:val="00917747"/>
    <w:rsid w:val="00917FAA"/>
    <w:rsid w:val="00920009"/>
    <w:rsid w:val="0092041F"/>
    <w:rsid w:val="009229DF"/>
    <w:rsid w:val="00923711"/>
    <w:rsid w:val="00924434"/>
    <w:rsid w:val="009245F8"/>
    <w:rsid w:val="00925E22"/>
    <w:rsid w:val="00926875"/>
    <w:rsid w:val="00927888"/>
    <w:rsid w:val="009309DC"/>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2C6F"/>
    <w:rsid w:val="00963403"/>
    <w:rsid w:val="0096363C"/>
    <w:rsid w:val="009639DF"/>
    <w:rsid w:val="009639E2"/>
    <w:rsid w:val="009639FF"/>
    <w:rsid w:val="00963E00"/>
    <w:rsid w:val="009647B3"/>
    <w:rsid w:val="009648D5"/>
    <w:rsid w:val="00965350"/>
    <w:rsid w:val="00965901"/>
    <w:rsid w:val="00965B76"/>
    <w:rsid w:val="00965E05"/>
    <w:rsid w:val="00965EFE"/>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8AF"/>
    <w:rsid w:val="009B3CA3"/>
    <w:rsid w:val="009B5257"/>
    <w:rsid w:val="009B5889"/>
    <w:rsid w:val="009B58F7"/>
    <w:rsid w:val="009B5CA6"/>
    <w:rsid w:val="009B5ED1"/>
    <w:rsid w:val="009B5FC0"/>
    <w:rsid w:val="009B6191"/>
    <w:rsid w:val="009B6D58"/>
    <w:rsid w:val="009C0ABA"/>
    <w:rsid w:val="009C185B"/>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E07EE"/>
    <w:rsid w:val="009E0C7F"/>
    <w:rsid w:val="009E1181"/>
    <w:rsid w:val="009E19C7"/>
    <w:rsid w:val="009E1F0A"/>
    <w:rsid w:val="009E2596"/>
    <w:rsid w:val="009E26EE"/>
    <w:rsid w:val="009E27FC"/>
    <w:rsid w:val="009E2E21"/>
    <w:rsid w:val="009E35C5"/>
    <w:rsid w:val="009E38B9"/>
    <w:rsid w:val="009E39FC"/>
    <w:rsid w:val="009E4098"/>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7BC"/>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583"/>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A9C"/>
    <w:rsid w:val="00A34DFE"/>
    <w:rsid w:val="00A35FB1"/>
    <w:rsid w:val="00A36591"/>
    <w:rsid w:val="00A3702B"/>
    <w:rsid w:val="00A37070"/>
    <w:rsid w:val="00A4028C"/>
    <w:rsid w:val="00A40446"/>
    <w:rsid w:val="00A412F1"/>
    <w:rsid w:val="00A41723"/>
    <w:rsid w:val="00A423A0"/>
    <w:rsid w:val="00A424C2"/>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47B0E"/>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B9B"/>
    <w:rsid w:val="00AB7D2E"/>
    <w:rsid w:val="00AC02BA"/>
    <w:rsid w:val="00AC0541"/>
    <w:rsid w:val="00AC082E"/>
    <w:rsid w:val="00AC30D5"/>
    <w:rsid w:val="00AC3F2F"/>
    <w:rsid w:val="00AC4EAF"/>
    <w:rsid w:val="00AC5807"/>
    <w:rsid w:val="00AC6523"/>
    <w:rsid w:val="00AC743C"/>
    <w:rsid w:val="00AC7A2E"/>
    <w:rsid w:val="00AD055B"/>
    <w:rsid w:val="00AD0BEB"/>
    <w:rsid w:val="00AD1BFE"/>
    <w:rsid w:val="00AD2081"/>
    <w:rsid w:val="00AD305B"/>
    <w:rsid w:val="00AD34C9"/>
    <w:rsid w:val="00AD432A"/>
    <w:rsid w:val="00AD522C"/>
    <w:rsid w:val="00AD57B3"/>
    <w:rsid w:val="00AD6337"/>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6769"/>
    <w:rsid w:val="00B577DF"/>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33F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9D8"/>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78F"/>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AC6"/>
    <w:rsid w:val="00C23B1B"/>
    <w:rsid w:val="00C23D48"/>
    <w:rsid w:val="00C23F1D"/>
    <w:rsid w:val="00C24256"/>
    <w:rsid w:val="00C24CA6"/>
    <w:rsid w:val="00C257D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6EF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31B"/>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520"/>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6303"/>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662"/>
    <w:rsid w:val="00D139F4"/>
    <w:rsid w:val="00D13E20"/>
    <w:rsid w:val="00D14FAA"/>
    <w:rsid w:val="00D150B0"/>
    <w:rsid w:val="00D15272"/>
    <w:rsid w:val="00D160F0"/>
    <w:rsid w:val="00D161B8"/>
    <w:rsid w:val="00D17258"/>
    <w:rsid w:val="00D17C45"/>
    <w:rsid w:val="00D17CD1"/>
    <w:rsid w:val="00D21019"/>
    <w:rsid w:val="00D216AA"/>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531"/>
    <w:rsid w:val="00D60E8B"/>
    <w:rsid w:val="00D612BC"/>
    <w:rsid w:val="00D61D87"/>
    <w:rsid w:val="00D62855"/>
    <w:rsid w:val="00D62C0F"/>
    <w:rsid w:val="00D64A0E"/>
    <w:rsid w:val="00D653EE"/>
    <w:rsid w:val="00D659B3"/>
    <w:rsid w:val="00D65BF2"/>
    <w:rsid w:val="00D65E4E"/>
    <w:rsid w:val="00D65EBA"/>
    <w:rsid w:val="00D66198"/>
    <w:rsid w:val="00D667DA"/>
    <w:rsid w:val="00D70281"/>
    <w:rsid w:val="00D710BC"/>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1D0"/>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3EA6"/>
    <w:rsid w:val="00DA3F9C"/>
    <w:rsid w:val="00DA41B1"/>
    <w:rsid w:val="00DA4643"/>
    <w:rsid w:val="00DA5D3D"/>
    <w:rsid w:val="00DA687B"/>
    <w:rsid w:val="00DA6C97"/>
    <w:rsid w:val="00DB01A7"/>
    <w:rsid w:val="00DB0267"/>
    <w:rsid w:val="00DB14F9"/>
    <w:rsid w:val="00DB1680"/>
    <w:rsid w:val="00DB21A3"/>
    <w:rsid w:val="00DB2BCC"/>
    <w:rsid w:val="00DB39A5"/>
    <w:rsid w:val="00DB3E17"/>
    <w:rsid w:val="00DB40C0"/>
    <w:rsid w:val="00DB41B7"/>
    <w:rsid w:val="00DB4273"/>
    <w:rsid w:val="00DB4CC7"/>
    <w:rsid w:val="00DB4FE3"/>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2A9"/>
    <w:rsid w:val="00DD56AA"/>
    <w:rsid w:val="00DD5CF9"/>
    <w:rsid w:val="00DD66E7"/>
    <w:rsid w:val="00DD6FDA"/>
    <w:rsid w:val="00DE1323"/>
    <w:rsid w:val="00DE134D"/>
    <w:rsid w:val="00DE1A91"/>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3E72"/>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872AA"/>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906"/>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896"/>
    <w:rsid w:val="00F70E55"/>
    <w:rsid w:val="00F71F29"/>
    <w:rsid w:val="00F7299A"/>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847"/>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55A"/>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D78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4E"/>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396F43B-4CFE-4CCC-8FF1-43473461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rineabrahamyan84@gmail.com"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arineabrahamyan84@gmail.co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D4236-17C1-4E26-986D-238F9A6C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2077</TotalTime>
  <Pages>100</Pages>
  <Words>25861</Words>
  <Characters>147411</Characters>
  <Application>Microsoft Office Word</Application>
  <DocSecurity>0</DocSecurity>
  <Lines>1228</Lines>
  <Paragraphs>345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172927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1328</cp:revision>
  <cp:lastPrinted>2018-02-16T07:12:00Z</cp:lastPrinted>
  <dcterms:created xsi:type="dcterms:W3CDTF">2019-10-28T07:04:00Z</dcterms:created>
  <dcterms:modified xsi:type="dcterms:W3CDTF">2024-02-23T08:15:00Z</dcterms:modified>
</cp:coreProperties>
</file>